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4F8F2" w14:textId="77777777" w:rsidR="008A7E96" w:rsidRDefault="00591781">
      <w:pPr>
        <w:spacing w:after="1278" w:line="259" w:lineRule="auto"/>
        <w:ind w:left="-1101" w:firstLine="0"/>
        <w:jc w:val="left"/>
      </w:pPr>
      <w:r>
        <w:rPr>
          <w:rFonts w:ascii="Calibri" w:eastAsia="Calibri" w:hAnsi="Calibri" w:cs="Calibri"/>
          <w:noProof/>
          <w:sz w:val="22"/>
        </w:rPr>
        <mc:AlternateContent>
          <mc:Choice Requires="wpg">
            <w:drawing>
              <wp:inline distT="0" distB="0" distL="0" distR="0" wp14:anchorId="7CCD2CFD" wp14:editId="6643E224">
                <wp:extent cx="2857119" cy="928370"/>
                <wp:effectExtent l="0" t="0" r="0" b="0"/>
                <wp:docPr id="14936" name="Group 14936"/>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303E9D9C" w14:textId="77777777" w:rsidR="008A7E96" w:rsidRDefault="00591781">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4" name="Picture 124"/>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7CCD2CFD" id="Group 14936"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gs/mMqQ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303E9D9C" w14:textId="77777777" w:rsidR="008A7E96" w:rsidRDefault="00591781">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4"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">
                  <v:imagedata r:id="rId6" o:title=""/>
                </v:shape>
                <w10:anchorlock/>
              </v:group>
            </w:pict>
          </mc:Fallback>
        </mc:AlternateContent>
      </w:r>
    </w:p>
    <w:p w14:paraId="4DFF256B" w14:textId="77777777" w:rsidR="008A7E96" w:rsidRDefault="00591781">
      <w:pPr>
        <w:tabs>
          <w:tab w:val="center" w:pos="4299"/>
          <w:tab w:val="center" w:pos="5137"/>
        </w:tabs>
        <w:spacing w:after="303"/>
        <w:ind w:left="0" w:firstLine="0"/>
        <w:jc w:val="left"/>
      </w:pPr>
      <w:r>
        <w:t xml:space="preserve">K Ä S K </w:t>
      </w:r>
      <w:proofErr w:type="spellStart"/>
      <w:r>
        <w:t>K</w:t>
      </w:r>
      <w:proofErr w:type="spellEnd"/>
      <w:r>
        <w:t xml:space="preserve"> I R I </w:t>
      </w:r>
      <w:r>
        <w:tab/>
        <w:t xml:space="preserve"> </w:t>
      </w:r>
      <w:r>
        <w:tab/>
        <w:t xml:space="preserve"> </w:t>
      </w:r>
    </w:p>
    <w:p w14:paraId="504B5AFA" w14:textId="77777777" w:rsidR="008A7E96" w:rsidRDefault="00591781">
      <w:pPr>
        <w:tabs>
          <w:tab w:val="center" w:pos="4299"/>
          <w:tab w:val="center" w:pos="6243"/>
        </w:tabs>
        <w:ind w:left="0" w:firstLine="0"/>
        <w:jc w:val="left"/>
      </w:pPr>
      <w:r>
        <w:t xml:space="preserve">Tallinn </w:t>
      </w:r>
      <w:r>
        <w:tab/>
        <w:t xml:space="preserve"> </w:t>
      </w:r>
      <w:r>
        <w:tab/>
        <w:t xml:space="preserve">03.04.2023 nr 3-2/23/7 </w:t>
      </w:r>
    </w:p>
    <w:p w14:paraId="75EE123E" w14:textId="77777777" w:rsidR="008A7E96" w:rsidRDefault="00591781">
      <w:pPr>
        <w:spacing w:after="0" w:line="259" w:lineRule="auto"/>
        <w:ind w:left="34" w:firstLine="0"/>
        <w:jc w:val="left"/>
      </w:pPr>
      <w:r>
        <w:t xml:space="preserve"> </w:t>
      </w:r>
    </w:p>
    <w:p w14:paraId="493EC42B" w14:textId="77777777" w:rsidR="008A7E96" w:rsidRDefault="00591781">
      <w:pPr>
        <w:spacing w:after="0" w:line="259" w:lineRule="auto"/>
        <w:ind w:left="34" w:firstLine="0"/>
        <w:jc w:val="left"/>
      </w:pPr>
      <w:r>
        <w:t xml:space="preserve"> </w:t>
      </w:r>
    </w:p>
    <w:p w14:paraId="07F871FA" w14:textId="77777777" w:rsidR="008A7E96" w:rsidRDefault="00591781">
      <w:pPr>
        <w:ind w:left="47" w:right="4371" w:firstLine="0"/>
      </w:pPr>
      <w:r>
        <w:t xml:space="preserve">Toetuse andmise tingimuste kehtestamine ning 2023–2029 tegevuskava ja eelarve kinnitamine kliimamuutustega arvestamiseks ja kliimavaldkonna teadlikkuse tõstmiseks </w:t>
      </w:r>
    </w:p>
    <w:p w14:paraId="61393AD1" w14:textId="77777777" w:rsidR="008A7E96" w:rsidRDefault="00591781">
      <w:pPr>
        <w:spacing w:after="0" w:line="259" w:lineRule="auto"/>
        <w:ind w:left="34" w:firstLine="0"/>
        <w:jc w:val="left"/>
      </w:pPr>
      <w:r>
        <w:t xml:space="preserve"> </w:t>
      </w:r>
    </w:p>
    <w:p w14:paraId="6B924A33" w14:textId="77777777" w:rsidR="008A7E96" w:rsidRDefault="00591781">
      <w:pPr>
        <w:spacing w:after="5" w:line="259" w:lineRule="auto"/>
        <w:ind w:left="34" w:firstLine="0"/>
        <w:jc w:val="left"/>
      </w:pPr>
      <w:r>
        <w:t xml:space="preserve"> </w:t>
      </w:r>
    </w:p>
    <w:p w14:paraId="66358468" w14:textId="77777777" w:rsidR="008A7E96" w:rsidRDefault="00591781">
      <w:pPr>
        <w:tabs>
          <w:tab w:val="center" w:pos="1903"/>
          <w:tab w:val="center" w:pos="3291"/>
          <w:tab w:val="center" w:pos="4579"/>
          <w:tab w:val="center" w:pos="5874"/>
          <w:tab w:val="center" w:pos="6887"/>
          <w:tab w:val="center" w:pos="8183"/>
          <w:tab w:val="right" w:pos="9391"/>
        </w:tabs>
        <w:ind w:left="0" w:firstLine="0"/>
        <w:jc w:val="left"/>
      </w:pPr>
      <w:r>
        <w:t xml:space="preserve">Käskkiri </w:t>
      </w:r>
      <w:r>
        <w:tab/>
        <w:t xml:space="preserve">kehtestatakse </w:t>
      </w:r>
      <w:r>
        <w:tab/>
        <w:t xml:space="preserve">perioodi </w:t>
      </w:r>
      <w:r>
        <w:tab/>
        <w:t xml:space="preserve">2021–2027 </w:t>
      </w:r>
      <w:r>
        <w:tab/>
        <w:t xml:space="preserve">Euroopa </w:t>
      </w:r>
      <w:r>
        <w:tab/>
        <w:t xml:space="preserve">Liidu </w:t>
      </w:r>
      <w:r>
        <w:tab/>
        <w:t xml:space="preserve">ühtekuuluvus- </w:t>
      </w:r>
      <w:r>
        <w:tab/>
        <w:t xml:space="preserve">ja </w:t>
      </w:r>
    </w:p>
    <w:p w14:paraId="2E25699E" w14:textId="77777777" w:rsidR="008A7E96" w:rsidRDefault="00591781">
      <w:pPr>
        <w:ind w:left="47" w:firstLine="0"/>
      </w:pPr>
      <w:proofErr w:type="spellStart"/>
      <w:r>
        <w:t>siseturvalisuspoliitika</w:t>
      </w:r>
      <w:proofErr w:type="spellEnd"/>
      <w:r>
        <w:t xml:space="preserve"> fondide rakendamise seaduse § 10 lõigete 2 ja 4 alusel ja kooskõlas sama seaduse § 4 lõike 3 alusel kinnitatud meetmete nimekirjaga. </w:t>
      </w:r>
    </w:p>
    <w:p w14:paraId="6C519216" w14:textId="77777777" w:rsidR="008A7E96" w:rsidRDefault="00591781">
      <w:pPr>
        <w:spacing w:after="0" w:line="259" w:lineRule="auto"/>
        <w:ind w:left="34" w:firstLine="0"/>
        <w:jc w:val="left"/>
      </w:pPr>
      <w:r>
        <w:t xml:space="preserve"> </w:t>
      </w:r>
    </w:p>
    <w:p w14:paraId="105E3EF8" w14:textId="77777777" w:rsidR="008A7E96" w:rsidRDefault="00591781">
      <w:pPr>
        <w:numPr>
          <w:ilvl w:val="0"/>
          <w:numId w:val="1"/>
        </w:numPr>
        <w:ind w:left="474" w:hanging="427"/>
      </w:pPr>
      <w:r>
        <w:t xml:space="preserve">Kehtestan ühtekuuluvuspoliitika fondide rakenduskava 2021–2027 poliitikaeesmärgi „Rohelisem Eesti“ erieesmärgi „Kliimamuutustega kohanemise ja katastroofiriski ennetamise ning vastupanuvõime edendamine, võttes arvesse ökosüsteemipõhiseid lähenemisviise“ saavutamisele kaasa aitamiseks kliimamuutustega arvestamise ja kliimavaldkonnas teadlikkuse tõstmise toetuse andmise tingimused (lisa 1). </w:t>
      </w:r>
    </w:p>
    <w:p w14:paraId="0AA27601" w14:textId="77777777" w:rsidR="008A7E96" w:rsidRDefault="00591781">
      <w:pPr>
        <w:spacing w:after="0" w:line="259" w:lineRule="auto"/>
        <w:ind w:left="34" w:firstLine="0"/>
        <w:jc w:val="left"/>
      </w:pPr>
      <w:r>
        <w:t xml:space="preserve"> </w:t>
      </w:r>
    </w:p>
    <w:p w14:paraId="1595C9E6" w14:textId="77777777" w:rsidR="008A7E96" w:rsidRDefault="00591781">
      <w:pPr>
        <w:numPr>
          <w:ilvl w:val="0"/>
          <w:numId w:val="1"/>
        </w:numPr>
        <w:ind w:left="474" w:hanging="427"/>
      </w:pPr>
      <w:r>
        <w:t xml:space="preserve">Kinnitan kliimamuutustega arvestamise ja kliimavaldkonnas teadlikkuse tõstmise toetuse andmise tegevuskava ja eelarve aastateks 2023–2029 (lisa 2).  </w:t>
      </w:r>
    </w:p>
    <w:p w14:paraId="2E6F459C" w14:textId="77777777" w:rsidR="008A7E96" w:rsidRDefault="00591781">
      <w:pPr>
        <w:spacing w:after="0" w:line="259" w:lineRule="auto"/>
        <w:ind w:left="34" w:firstLine="0"/>
        <w:jc w:val="left"/>
      </w:pPr>
      <w:r>
        <w:t xml:space="preserve"> </w:t>
      </w:r>
    </w:p>
    <w:p w14:paraId="7DCE4F54" w14:textId="4200C97C" w:rsidR="008A7E96" w:rsidRDefault="00591781">
      <w:pPr>
        <w:numPr>
          <w:ilvl w:val="0"/>
          <w:numId w:val="1"/>
        </w:numPr>
        <w:ind w:left="474" w:hanging="427"/>
      </w:pPr>
      <w:r>
        <w:t>Volitan K</w:t>
      </w:r>
      <w:r w:rsidR="00B75C87">
        <w:t>liima</w:t>
      </w:r>
      <w:r>
        <w:t xml:space="preserve">ministeeriumi  </w:t>
      </w:r>
      <w:bookmarkStart w:id="0" w:name="_Hlk162960490"/>
      <w:r>
        <w:t>täitma toetatavate tegevuste elluviija ülesandeid</w:t>
      </w:r>
      <w:bookmarkEnd w:id="0"/>
      <w:r>
        <w:t xml:space="preserve">. </w:t>
      </w:r>
    </w:p>
    <w:p w14:paraId="6EC64BAA" w14:textId="77777777" w:rsidR="008A7E96" w:rsidRDefault="00591781">
      <w:pPr>
        <w:spacing w:after="0" w:line="259" w:lineRule="auto"/>
        <w:ind w:left="34" w:firstLine="0"/>
        <w:jc w:val="left"/>
      </w:pPr>
      <w:r>
        <w:t xml:space="preserve"> </w:t>
      </w:r>
    </w:p>
    <w:p w14:paraId="4851A63A" w14:textId="77777777" w:rsidR="008A7E96" w:rsidRDefault="00591781">
      <w:pPr>
        <w:ind w:left="47" w:firstLine="0"/>
      </w:pPr>
      <w:r>
        <w:t xml:space="preserve">Käskkirja saab vaidlustada 30 päeva jooksul arvates selle teatavakstegemisest, esitades vaide Keskkonnaministeeriumile haldusmenetluse seaduses sätestatud korras, arvestades 2021–2027 Euroopa Liidu ühtekuuluvus- ja </w:t>
      </w:r>
      <w:proofErr w:type="spellStart"/>
      <w:r>
        <w:t>siseturvalisuspoliitika</w:t>
      </w:r>
      <w:proofErr w:type="spellEnd"/>
      <w:r>
        <w:t xml:space="preserve"> fondide rakendamise seaduse § 31. </w:t>
      </w:r>
    </w:p>
    <w:p w14:paraId="7F62E771" w14:textId="77777777" w:rsidR="008A7E96" w:rsidRDefault="00591781">
      <w:pPr>
        <w:spacing w:after="0" w:line="259" w:lineRule="auto"/>
        <w:ind w:left="34" w:firstLine="0"/>
        <w:jc w:val="left"/>
      </w:pPr>
      <w:r>
        <w:t xml:space="preserve"> </w:t>
      </w:r>
    </w:p>
    <w:p w14:paraId="1055DB3B" w14:textId="77777777" w:rsidR="008A7E96" w:rsidRDefault="00591781">
      <w:pPr>
        <w:spacing w:after="0" w:line="259" w:lineRule="auto"/>
        <w:ind w:left="34" w:firstLine="0"/>
        <w:jc w:val="left"/>
      </w:pPr>
      <w:r>
        <w:t xml:space="preserve"> </w:t>
      </w:r>
    </w:p>
    <w:p w14:paraId="48C81F9B" w14:textId="77777777" w:rsidR="008A7E96" w:rsidRDefault="00591781">
      <w:pPr>
        <w:spacing w:after="0" w:line="259" w:lineRule="auto"/>
        <w:ind w:left="34" w:firstLine="0"/>
        <w:jc w:val="left"/>
      </w:pPr>
      <w:r>
        <w:t xml:space="preserve"> </w:t>
      </w:r>
    </w:p>
    <w:p w14:paraId="4071477D" w14:textId="77777777" w:rsidR="008A7E96" w:rsidRDefault="00591781">
      <w:pPr>
        <w:spacing w:after="0" w:line="259" w:lineRule="auto"/>
        <w:ind w:left="34" w:firstLine="0"/>
        <w:jc w:val="left"/>
      </w:pPr>
      <w:r>
        <w:t xml:space="preserve"> </w:t>
      </w:r>
    </w:p>
    <w:p w14:paraId="54D05981" w14:textId="77777777" w:rsidR="008A7E96" w:rsidRDefault="00591781">
      <w:pPr>
        <w:ind w:left="47" w:firstLine="0"/>
      </w:pPr>
      <w:r>
        <w:t xml:space="preserve">(allkirjastatud digitaalselt) </w:t>
      </w:r>
    </w:p>
    <w:p w14:paraId="5806948F" w14:textId="77777777" w:rsidR="008A7E96" w:rsidRDefault="00591781">
      <w:pPr>
        <w:ind w:left="47" w:firstLine="0"/>
      </w:pPr>
      <w:r>
        <w:t xml:space="preserve">Madis Kallas </w:t>
      </w:r>
    </w:p>
    <w:p w14:paraId="0F7E24F8" w14:textId="77777777" w:rsidR="008A7E96" w:rsidRDefault="00591781">
      <w:pPr>
        <w:ind w:left="47" w:firstLine="0"/>
      </w:pPr>
      <w:r>
        <w:t xml:space="preserve">Minister </w:t>
      </w:r>
    </w:p>
    <w:p w14:paraId="755CEA99" w14:textId="77777777" w:rsidR="008A7E96" w:rsidRDefault="00591781">
      <w:pPr>
        <w:spacing w:after="0" w:line="259" w:lineRule="auto"/>
        <w:ind w:left="34" w:firstLine="0"/>
        <w:jc w:val="left"/>
      </w:pPr>
      <w:r>
        <w:t xml:space="preserve"> </w:t>
      </w:r>
    </w:p>
    <w:p w14:paraId="08A0EBBE" w14:textId="77777777" w:rsidR="008A7E96" w:rsidRDefault="00591781">
      <w:pPr>
        <w:spacing w:after="0" w:line="259" w:lineRule="auto"/>
        <w:ind w:left="34" w:firstLine="0"/>
        <w:jc w:val="left"/>
      </w:pPr>
      <w:r>
        <w:t xml:space="preserve"> </w:t>
      </w:r>
    </w:p>
    <w:p w14:paraId="20808AC1" w14:textId="77777777" w:rsidR="008A7E96" w:rsidRDefault="00591781">
      <w:pPr>
        <w:spacing w:after="0" w:line="259" w:lineRule="auto"/>
        <w:ind w:left="34" w:firstLine="0"/>
        <w:jc w:val="left"/>
      </w:pPr>
      <w:r>
        <w:t xml:space="preserve"> </w:t>
      </w:r>
    </w:p>
    <w:p w14:paraId="7E57C076" w14:textId="77777777" w:rsidR="008A7E96" w:rsidRDefault="00591781">
      <w:pPr>
        <w:ind w:left="47" w:firstLine="0"/>
      </w:pPr>
      <w:r>
        <w:t xml:space="preserve">Saata: SA Keskkonnainvesteeringute Keskus, Riigi Tugiteenuste Keskus, Rahandusministeerium </w:t>
      </w:r>
    </w:p>
    <w:p w14:paraId="077F7179" w14:textId="77777777" w:rsidR="008A7E96" w:rsidRDefault="00591781">
      <w:pPr>
        <w:spacing w:after="0" w:line="259" w:lineRule="auto"/>
        <w:ind w:left="10" w:right="64" w:hanging="10"/>
        <w:jc w:val="right"/>
      </w:pPr>
      <w:r>
        <w:rPr>
          <w:sz w:val="20"/>
        </w:rPr>
        <w:t xml:space="preserve">KINNITATUD </w:t>
      </w:r>
    </w:p>
    <w:p w14:paraId="3F30D326" w14:textId="77777777" w:rsidR="008A7E96" w:rsidRDefault="00591781">
      <w:pPr>
        <w:spacing w:after="0" w:line="259" w:lineRule="auto"/>
        <w:ind w:left="0" w:right="30" w:firstLine="0"/>
        <w:jc w:val="right"/>
      </w:pPr>
      <w:r>
        <w:rPr>
          <w:sz w:val="20"/>
        </w:rPr>
        <w:t xml:space="preserve"> </w:t>
      </w:r>
    </w:p>
    <w:p w14:paraId="4F212861" w14:textId="77777777" w:rsidR="008A7E96" w:rsidRDefault="00591781">
      <w:pPr>
        <w:spacing w:after="48" w:line="259" w:lineRule="auto"/>
        <w:ind w:left="10" w:right="64" w:hanging="10"/>
        <w:jc w:val="right"/>
      </w:pPr>
      <w:r>
        <w:rPr>
          <w:sz w:val="20"/>
        </w:rPr>
        <w:t xml:space="preserve">03.04.2023 käskkirjaga nr 3-2/23/7 </w:t>
      </w:r>
    </w:p>
    <w:p w14:paraId="4616E755" w14:textId="77777777" w:rsidR="008A7E96" w:rsidRDefault="00591781">
      <w:pPr>
        <w:tabs>
          <w:tab w:val="right" w:pos="9391"/>
        </w:tabs>
        <w:ind w:left="0" w:firstLine="0"/>
        <w:jc w:val="left"/>
      </w:pPr>
      <w:r>
        <w:t xml:space="preserve"> </w:t>
      </w:r>
      <w:r>
        <w:tab/>
        <w:t xml:space="preserve">Lisa 1 </w:t>
      </w:r>
    </w:p>
    <w:p w14:paraId="77B57667" w14:textId="77777777" w:rsidR="008A7E96" w:rsidRDefault="00591781">
      <w:pPr>
        <w:spacing w:after="0" w:line="259" w:lineRule="auto"/>
        <w:ind w:left="34" w:firstLine="0"/>
        <w:jc w:val="left"/>
      </w:pPr>
      <w:r>
        <w:lastRenderedPageBreak/>
        <w:t xml:space="preserve"> </w:t>
      </w:r>
    </w:p>
    <w:p w14:paraId="078C350C" w14:textId="77777777" w:rsidR="008A7E96" w:rsidRDefault="00591781">
      <w:pPr>
        <w:spacing w:after="0" w:line="259" w:lineRule="auto"/>
        <w:ind w:left="34" w:firstLine="0"/>
        <w:jc w:val="left"/>
      </w:pPr>
      <w:r>
        <w:t xml:space="preserve"> </w:t>
      </w:r>
    </w:p>
    <w:p w14:paraId="28DBC8EE" w14:textId="77777777" w:rsidR="008A7E96" w:rsidRDefault="00591781">
      <w:pPr>
        <w:spacing w:after="14"/>
        <w:ind w:left="57" w:hanging="10"/>
        <w:jc w:val="left"/>
      </w:pPr>
      <w:r>
        <w:rPr>
          <w:b/>
        </w:rPr>
        <w:t xml:space="preserve">Toetuse andmise tingimused kliimamuutustega arvestamiseks ja kliimavaldkonna teadlikkuse tõstmiseks </w:t>
      </w:r>
    </w:p>
    <w:p w14:paraId="12B81573" w14:textId="77777777" w:rsidR="008A7E96" w:rsidRDefault="00591781">
      <w:pPr>
        <w:spacing w:after="14" w:line="259" w:lineRule="auto"/>
        <w:ind w:left="34" w:firstLine="0"/>
        <w:jc w:val="left"/>
      </w:pPr>
      <w:r>
        <w:t xml:space="preserve"> </w:t>
      </w:r>
    </w:p>
    <w:p w14:paraId="3B1B9F17" w14:textId="77777777" w:rsidR="008A7E96" w:rsidRDefault="00591781">
      <w:pPr>
        <w:pStyle w:val="Pealkiri1"/>
        <w:tabs>
          <w:tab w:val="center" w:pos="1567"/>
        </w:tabs>
        <w:ind w:left="0" w:firstLine="0"/>
      </w:pPr>
      <w:r>
        <w:t xml:space="preserve">1. </w:t>
      </w:r>
      <w:r>
        <w:tab/>
        <w:t xml:space="preserve">Reguleerimisala </w:t>
      </w:r>
    </w:p>
    <w:p w14:paraId="2DB305AE" w14:textId="77777777" w:rsidR="008A7E96" w:rsidRDefault="00591781">
      <w:pPr>
        <w:ind w:left="765"/>
      </w:pPr>
      <w:r>
        <w:t>1.1. Toetust antakse „Ühtekuuluvuspoliitika fondide rakenduskava 2021–2027 (edaspidi rakenduskava)</w:t>
      </w:r>
      <w:r>
        <w:rPr>
          <w:b/>
        </w:rPr>
        <w:t xml:space="preserve"> </w:t>
      </w:r>
      <w:r>
        <w:t xml:space="preserve">poliitikaeesmärgi nr 2 „Rohelisem Eesti“ erieesmärgi nr 4 „Kliimamuutustega kohanemise ja katastroofiriski ennetamise ning vastupanuvõime edendamine, võttes arvesse ökosüsteemipõhiseid lähenemisviise“ raames kliimaeesmärkide elluviimiseks. </w:t>
      </w:r>
    </w:p>
    <w:p w14:paraId="47EDB343" w14:textId="2FDFD690" w:rsidR="008A7E96" w:rsidRDefault="00591781">
      <w:pPr>
        <w:ind w:left="765"/>
      </w:pPr>
      <w:r>
        <w:t xml:space="preserve">1.2. </w:t>
      </w:r>
      <w:r w:rsidR="00F06705">
        <w:tab/>
      </w:r>
      <w:r>
        <w:t>Toetust antakse Eesti riigi 202</w:t>
      </w:r>
      <w:ins w:id="1" w:author="Eerika Purgel" w:date="2024-08-06T13:21:00Z" w16du:dateUtc="2024-08-06T10:21:00Z">
        <w:r w:rsidR="002876BD">
          <w:t>4</w:t>
        </w:r>
      </w:ins>
      <w:del w:id="2" w:author="Eerika Purgel" w:date="2024-08-06T13:21:00Z" w16du:dateUtc="2024-08-06T10:21:00Z">
        <w:r w:rsidDel="002876BD">
          <w:delText>3</w:delText>
        </w:r>
      </w:del>
      <w:r>
        <w:t>–2</w:t>
      </w:r>
      <w:ins w:id="3" w:author="Eerika Purgel" w:date="2024-08-06T13:21:00Z" w16du:dateUtc="2024-08-06T10:21:00Z">
        <w:r w:rsidR="002876BD">
          <w:t>7</w:t>
        </w:r>
      </w:ins>
      <w:del w:id="4" w:author="Eerika Purgel" w:date="2024-08-06T13:21:00Z" w16du:dateUtc="2024-08-06T10:21:00Z">
        <w:r w:rsidDel="002876BD">
          <w:delText>6</w:delText>
        </w:r>
      </w:del>
      <w:r>
        <w:t xml:space="preserve">. aasta eelarvestrateegia programmi „Keskkonnakaitse ja -kasutus“ meetme „Kliimaeesmärkide elluviimine, välisõhu kaitse ja kiirgusohutus“ tegevuse „Kliimamuutuste leevendamine ja kliimamuutustega kohanemine“ tulemuste saavutamiseks. </w:t>
      </w:r>
    </w:p>
    <w:p w14:paraId="0502DD05" w14:textId="77777777" w:rsidR="008A7E96" w:rsidRDefault="00591781">
      <w:pPr>
        <w:ind w:left="765"/>
      </w:pPr>
      <w:r>
        <w:t xml:space="preserve">1.3. Toetus kajastatakse perioodi 2021–2027 Euroopa Liidu ühtekuuluvus- ja </w:t>
      </w:r>
      <w:proofErr w:type="spellStart"/>
      <w:r>
        <w:t>siseturvalisuspoliitika</w:t>
      </w:r>
      <w:proofErr w:type="spellEnd"/>
      <w:r>
        <w:t xml:space="preserve"> fondide meetme nimekirjas meetmes „Kliima-eesmärkide elluviimine, välisõhu kaitse ja kiirgusohutus”, number 21.2.3.1, „KOV kliimameetmed ja muud kohanemise meetmed”. Sekkumise number on 21.2.3.13. </w:t>
      </w:r>
    </w:p>
    <w:p w14:paraId="59E5CDD3" w14:textId="6FCD2100" w:rsidR="008A7E96" w:rsidRDefault="00591781">
      <w:pPr>
        <w:ind w:left="765" w:right="172"/>
      </w:pPr>
      <w:r>
        <w:t xml:space="preserve">1.4. </w:t>
      </w:r>
      <w:r w:rsidR="00F06705">
        <w:tab/>
      </w:r>
      <w:bookmarkStart w:id="5" w:name="_Hlk169550134"/>
      <w:r>
        <w:t xml:space="preserve">Toetatavate tegevuste valikul lähtutakse ühtekuuluvuspoliitika rakenduskava seirekomisjonis kinnitatud üldistest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Pr>
          <w:i/>
        </w:rPr>
        <w:t>ühendmäärus</w:t>
      </w:r>
      <w:r>
        <w:t xml:space="preserve">) §-le 7. </w:t>
      </w:r>
    </w:p>
    <w:bookmarkEnd w:id="5"/>
    <w:p w14:paraId="6015FCA7" w14:textId="77777777" w:rsidR="008A7E96" w:rsidRDefault="00591781">
      <w:pPr>
        <w:spacing w:after="24" w:line="259" w:lineRule="auto"/>
        <w:ind w:left="34" w:firstLine="0"/>
        <w:jc w:val="left"/>
      </w:pPr>
      <w:r>
        <w:t xml:space="preserve"> </w:t>
      </w:r>
    </w:p>
    <w:p w14:paraId="468A8D2D" w14:textId="77777777" w:rsidR="008A7E96" w:rsidRDefault="00591781">
      <w:pPr>
        <w:pStyle w:val="Pealkiri1"/>
        <w:tabs>
          <w:tab w:val="center" w:pos="2060"/>
        </w:tabs>
        <w:ind w:left="0" w:firstLine="0"/>
      </w:pPr>
      <w:r>
        <w:t xml:space="preserve">2. </w:t>
      </w:r>
      <w:r>
        <w:tab/>
        <w:t xml:space="preserve">Toetuse andmise eesmärk </w:t>
      </w:r>
    </w:p>
    <w:p w14:paraId="4C56D083" w14:textId="77777777" w:rsidR="008A7E96" w:rsidRDefault="00591781">
      <w:pPr>
        <w:ind w:left="765"/>
      </w:pPr>
      <w:r>
        <w:t xml:space="preserve">2.1. Toetuse andmise eesmärk on kliimamuutustega kohanemine ja katastroofiriski ennetamine ning selleks vastupanuvõime edendamine, võttes arvesse ökosüsteemipõhiseid lähenemisviise. </w:t>
      </w:r>
    </w:p>
    <w:p w14:paraId="398A1146" w14:textId="71EA1845" w:rsidR="008A7E96" w:rsidRDefault="00591781">
      <w:pPr>
        <w:ind w:left="765"/>
      </w:pPr>
      <w:r>
        <w:t xml:space="preserve">2.2. </w:t>
      </w:r>
      <w:ins w:id="6" w:author="Eerika Purgel" w:date="2024-06-17T21:01:00Z" w16du:dateUtc="2024-06-17T18:01:00Z">
        <w:r w:rsidR="00F06705">
          <w:tab/>
        </w:r>
      </w:ins>
      <w:r>
        <w:t xml:space="preserve">Toetatavad tegevused arvestavad Euroopa Parlamendi ja nõukogu määruse (EL) nr 2021/1060 artiklis 9 nimetatud horisontaalseid põhimõtteid ja panustavad Riigikogu otsuse „Riigi pikaajalise arengustrateegia „Eesti 2035“ heakskiitmine“ (edaspidi </w:t>
      </w:r>
      <w:r>
        <w:rPr>
          <w:i/>
        </w:rPr>
        <w:t>strateegia „Eesti 2035“</w:t>
      </w:r>
      <w:r>
        <w:t xml:space="preserve">) aluspõhimõtete hoidmisesse. </w:t>
      </w:r>
    </w:p>
    <w:p w14:paraId="458BAADD" w14:textId="77777777" w:rsidR="00F06705" w:rsidRDefault="00591781">
      <w:pPr>
        <w:spacing w:after="0" w:line="239" w:lineRule="auto"/>
        <w:ind w:left="311" w:right="-14" w:hanging="311"/>
        <w:jc w:val="right"/>
        <w:rPr>
          <w:ins w:id="7" w:author="Eerika Purgel" w:date="2024-06-17T21:00:00Z" w16du:dateUtc="2024-06-17T18:00:00Z"/>
        </w:rPr>
      </w:pPr>
      <w:r>
        <w:t xml:space="preserve">2.3. </w:t>
      </w:r>
      <w:r>
        <w:tab/>
        <w:t xml:space="preserve">Punktis 2.2. nimetatud strateegia aluspõhimõtete hoidmist ja sihi „Eestis on kõigi vajadusi arvestav, turvaline ja kvaliteetne elukeskkond“ saavutamisele kaasa aitamist regionaalselt </w:t>
      </w:r>
    </w:p>
    <w:p w14:paraId="00C5828D" w14:textId="60700C10" w:rsidR="008A7E96" w:rsidRDefault="00591781" w:rsidP="00F06705">
      <w:pPr>
        <w:spacing w:after="0" w:line="239" w:lineRule="auto"/>
        <w:ind w:left="708" w:right="-14" w:firstLine="0"/>
      </w:pPr>
      <w:r>
        <w:t xml:space="preserve">tasakaalustatud arengusse, võrdseid võimalusi, ligipääsetavust ja keskkonna- ja kliimaeesmärke toetaval moel hinnatakse toetuse andmisel läbi järgmiste näitajate:  „Elukeskkonnaga rahul või pigem rahul olevate elanike osatähtsus“, „Hoolivuse ja koostöömeelsuse mõõdik", „Ligipääsetavuse näitaja" ja „Keskkonnatrendide indeks". </w:t>
      </w:r>
    </w:p>
    <w:p w14:paraId="342DFFB7" w14:textId="77777777" w:rsidR="008A7E96" w:rsidRDefault="00591781">
      <w:pPr>
        <w:spacing w:after="14" w:line="259" w:lineRule="auto"/>
        <w:ind w:left="34" w:firstLine="0"/>
        <w:jc w:val="left"/>
      </w:pPr>
      <w:r>
        <w:t xml:space="preserve"> </w:t>
      </w:r>
    </w:p>
    <w:p w14:paraId="63B7D490" w14:textId="77777777" w:rsidR="008A7E96" w:rsidRDefault="00591781">
      <w:pPr>
        <w:pStyle w:val="Pealkiri1"/>
        <w:tabs>
          <w:tab w:val="center" w:pos="1849"/>
        </w:tabs>
        <w:ind w:left="0" w:firstLine="0"/>
      </w:pPr>
      <w:r>
        <w:t xml:space="preserve">3. </w:t>
      </w:r>
      <w:r>
        <w:tab/>
        <w:t>Toetatavad tegevused</w:t>
      </w:r>
      <w:r>
        <w:rPr>
          <w:i/>
        </w:rPr>
        <w:t xml:space="preserve"> </w:t>
      </w:r>
    </w:p>
    <w:p w14:paraId="4C9E4B14" w14:textId="77777777" w:rsidR="00716F10" w:rsidRDefault="00716F10" w:rsidP="00716F10">
      <w:pPr>
        <w:spacing w:after="0"/>
        <w:ind w:left="0"/>
        <w:rPr>
          <w:ins w:id="8" w:author="Eerika Purgel" w:date="2024-08-26T17:54:00Z" w16du:dateUtc="2024-08-26T14:54:00Z"/>
        </w:rPr>
      </w:pPr>
      <w:ins w:id="9" w:author="Eerika Purgel" w:date="2024-08-26T17:54:00Z" w16du:dateUtc="2024-08-26T14:54:00Z">
        <w:r>
          <w:t>3.1.</w:t>
        </w:r>
        <w:r>
          <w:rPr>
            <w:rFonts w:ascii="Arial" w:eastAsia="Arial" w:hAnsi="Arial" w:cs="Arial"/>
          </w:rPr>
          <w:t xml:space="preserve"> </w:t>
        </w:r>
        <w:r>
          <w:rPr>
            <w:rFonts w:ascii="Arial" w:eastAsia="Arial" w:hAnsi="Arial" w:cs="Arial"/>
          </w:rPr>
          <w:tab/>
        </w:r>
        <w:r w:rsidRPr="004E36EC">
          <w:t>Toetatav tegevus on kohalike omavalitsuste ja avaliku sektori kliimavõimekuse ning  elanike teadlikkuse suurendamine kliimamuutustega seotud riskidest ja võimalustest suurendades riigi- ja kohaliku tasandi kliimamuutuste alast teadlikkust läbi kohanemist ja leevendamist käsitlevate: </w:t>
        </w:r>
      </w:ins>
    </w:p>
    <w:p w14:paraId="6FB32D4F" w14:textId="77777777" w:rsidR="00716F10" w:rsidRDefault="00716F10" w:rsidP="00716F10">
      <w:pPr>
        <w:spacing w:after="0"/>
        <w:ind w:left="0"/>
        <w:rPr>
          <w:ins w:id="10" w:author="Eerika Purgel" w:date="2024-08-26T17:54:00Z" w16du:dateUtc="2024-08-26T14:54:00Z"/>
        </w:rPr>
      </w:pPr>
      <w:ins w:id="11" w:author="Eerika Purgel" w:date="2024-08-26T17:54:00Z" w16du:dateUtc="2024-08-26T14:54:00Z">
        <w:r w:rsidRPr="004E36EC">
          <w:rPr>
            <w:szCs w:val="24"/>
          </w:rPr>
          <w:t>3.1.1 teabekampaaniate, koolituste ja teabepäevade</w:t>
        </w:r>
        <w:r>
          <w:rPr>
            <w:szCs w:val="24"/>
          </w:rPr>
          <w:t xml:space="preserve"> korraldamise</w:t>
        </w:r>
        <w:r w:rsidRPr="004E36EC">
          <w:rPr>
            <w:szCs w:val="24"/>
          </w:rPr>
          <w:t xml:space="preserve">; </w:t>
        </w:r>
      </w:ins>
    </w:p>
    <w:p w14:paraId="47DE10E2" w14:textId="77777777" w:rsidR="00716F10" w:rsidRPr="004E36EC" w:rsidRDefault="00716F10" w:rsidP="00716F10">
      <w:pPr>
        <w:spacing w:after="0"/>
        <w:ind w:left="0"/>
        <w:rPr>
          <w:ins w:id="12" w:author="Eerika Purgel" w:date="2024-08-26T17:54:00Z" w16du:dateUtc="2024-08-26T14:54:00Z"/>
          <w:i/>
          <w:iCs/>
        </w:rPr>
      </w:pPr>
      <w:ins w:id="13" w:author="Eerika Purgel" w:date="2024-08-26T17:54:00Z" w16du:dateUtc="2024-08-26T14:54:00Z">
        <w:r>
          <w:t xml:space="preserve">3.1.2 </w:t>
        </w:r>
        <w:r w:rsidRPr="004E36EC">
          <w:t>teabe- ja juhendmaterjalide</w:t>
        </w:r>
        <w:r>
          <w:t xml:space="preserve"> väljatöötamise</w:t>
        </w:r>
        <w:r w:rsidRPr="004E36EC">
          <w:t>;</w:t>
        </w:r>
        <w:r w:rsidRPr="004E36EC" w:rsidDel="004E36EC">
          <w:t xml:space="preserve"> </w:t>
        </w:r>
      </w:ins>
    </w:p>
    <w:p w14:paraId="2D3A7835" w14:textId="77777777" w:rsidR="00716F10" w:rsidRPr="004E36EC" w:rsidRDefault="00716F10" w:rsidP="00716F10">
      <w:pPr>
        <w:spacing w:after="0"/>
        <w:ind w:left="0"/>
        <w:rPr>
          <w:ins w:id="14" w:author="Eerika Purgel" w:date="2024-08-26T17:54:00Z" w16du:dateUtc="2024-08-26T14:54:00Z"/>
          <w:i/>
          <w:iCs/>
        </w:rPr>
      </w:pPr>
      <w:ins w:id="15" w:author="Eerika Purgel" w:date="2024-08-26T17:54:00Z" w16du:dateUtc="2024-08-26T14:54:00Z">
        <w:r>
          <w:t xml:space="preserve">3.1.3 </w:t>
        </w:r>
        <w:r w:rsidRPr="004E36EC">
          <w:t>kliima- ja keskkonnahariduse arendamise, sh haridusprogrammide ja neid toetavate näituste</w:t>
        </w:r>
        <w:r>
          <w:t>;</w:t>
        </w:r>
        <w:r w:rsidRPr="004E36EC" w:rsidDel="004E36EC">
          <w:t xml:space="preserve"> </w:t>
        </w:r>
      </w:ins>
    </w:p>
    <w:p w14:paraId="37225562" w14:textId="77777777" w:rsidR="00716F10" w:rsidRPr="005E03EF" w:rsidRDefault="00716F10" w:rsidP="00716F10">
      <w:pPr>
        <w:spacing w:after="0"/>
        <w:ind w:left="0"/>
        <w:rPr>
          <w:ins w:id="16" w:author="Eerika Purgel" w:date="2024-08-26T17:54:00Z" w16du:dateUtc="2024-08-26T14:54:00Z"/>
        </w:rPr>
      </w:pPr>
      <w:ins w:id="17" w:author="Eerika Purgel" w:date="2024-08-26T17:54:00Z" w16du:dateUtc="2024-08-26T14:54:00Z">
        <w:r>
          <w:t xml:space="preserve">3.1.4 </w:t>
        </w:r>
        <w:r w:rsidRPr="004E36EC">
          <w:t>andmete kättesaadavuse parandamise</w:t>
        </w:r>
        <w:r>
          <w:t>.</w:t>
        </w:r>
        <w:r w:rsidRPr="004E36EC">
          <w:t xml:space="preserve"> </w:t>
        </w:r>
      </w:ins>
    </w:p>
    <w:p w14:paraId="1E628FCA" w14:textId="59726A37" w:rsidR="008A7E96" w:rsidDel="00716F10" w:rsidRDefault="00591781">
      <w:pPr>
        <w:tabs>
          <w:tab w:val="center" w:pos="3731"/>
        </w:tabs>
        <w:ind w:left="0" w:firstLine="0"/>
        <w:jc w:val="left"/>
        <w:rPr>
          <w:del w:id="18" w:author="Eerika Purgel" w:date="2024-08-26T17:54:00Z" w16du:dateUtc="2024-08-26T14:54:00Z"/>
        </w:rPr>
      </w:pPr>
      <w:del w:id="19" w:author="Eerika Purgel" w:date="2024-08-26T17:54:00Z" w16du:dateUtc="2024-08-26T14:54:00Z">
        <w:r w:rsidDel="00716F10">
          <w:delText>3.1.</w:delText>
        </w:r>
        <w:r w:rsidDel="00716F10">
          <w:rPr>
            <w:rFonts w:ascii="Arial" w:eastAsia="Arial" w:hAnsi="Arial" w:cs="Arial"/>
          </w:rPr>
          <w:delText xml:space="preserve"> </w:delText>
        </w:r>
        <w:r w:rsidDel="00716F10">
          <w:rPr>
            <w:rFonts w:ascii="Arial" w:eastAsia="Arial" w:hAnsi="Arial" w:cs="Arial"/>
          </w:rPr>
          <w:tab/>
        </w:r>
        <w:r w:rsidDel="00716F10">
          <w:delText>Toetatav tegevus on</w:delText>
        </w:r>
        <w:r w:rsidDel="00716F10">
          <w:rPr>
            <w:b/>
          </w:rPr>
          <w:delText xml:space="preserve"> </w:delText>
        </w:r>
        <w:r w:rsidDel="00716F10">
          <w:delText xml:space="preserve">kliimavaldkonna eesmärkide elluviimine: </w:delText>
        </w:r>
      </w:del>
    </w:p>
    <w:p w14:paraId="4632F0BB" w14:textId="7C58D7D7" w:rsidR="008A7E96" w:rsidDel="00522F96" w:rsidRDefault="00591781">
      <w:pPr>
        <w:numPr>
          <w:ilvl w:val="0"/>
          <w:numId w:val="2"/>
        </w:numPr>
        <w:ind w:hanging="708"/>
        <w:rPr>
          <w:del w:id="20" w:author="Eerika Purgel" w:date="2024-04-02T14:28:00Z"/>
        </w:rPr>
      </w:pPr>
      <w:del w:id="21" w:author="Eerika Purgel" w:date="2024-04-02T14:28:00Z">
        <w:r w:rsidDel="00522F96">
          <w:delText xml:space="preserve">Kliimamuutustega arvestamise pilootprojektide läbiviimine kohaliku omavalitsuse ja ettevõtjate tasandil ning juhendmaterjalide koostamine kliimamuutustega seonduvate riskide maandamiseks koos sellesisuliste koolitustega KOVidele ja üldsusele; </w:delText>
        </w:r>
      </w:del>
    </w:p>
    <w:p w14:paraId="2B4A0030" w14:textId="5368A2D3" w:rsidR="008A7E96" w:rsidDel="00522F96" w:rsidRDefault="00591781">
      <w:pPr>
        <w:numPr>
          <w:ilvl w:val="0"/>
          <w:numId w:val="2"/>
        </w:numPr>
        <w:ind w:hanging="708"/>
        <w:rPr>
          <w:del w:id="22" w:author="Eerika Purgel" w:date="2024-04-02T14:28:00Z"/>
        </w:rPr>
      </w:pPr>
      <w:del w:id="23" w:author="Eerika Purgel" w:date="2024-04-02T14:28:00Z">
        <w:r w:rsidDel="00522F96">
          <w:lastRenderedPageBreak/>
          <w:delText xml:space="preserve">Kliimavaldkonna teadlikkuse suurendamiseks Keskkonnaministeeriumi kommunikatsioonistrateegia tegevuskava uuendamine ning elluviimine. </w:delText>
        </w:r>
      </w:del>
    </w:p>
    <w:p w14:paraId="50F60B80" w14:textId="2A297756" w:rsidR="008A7E96" w:rsidRDefault="00591781">
      <w:pPr>
        <w:numPr>
          <w:ilvl w:val="1"/>
          <w:numId w:val="3"/>
        </w:numPr>
        <w:ind w:hanging="708"/>
      </w:pPr>
      <w:r>
        <w:t xml:space="preserve">Toetatavad tegevused on kooskõlas </w:t>
      </w:r>
      <w:r>
        <w:rPr>
          <w:color w:val="202020"/>
        </w:rPr>
        <w:t xml:space="preserve">Euroopa Parlamendi ja nõukogu 24. juuni 2021 määruse (EL) 2021/1060 artiklis 9 toodud </w:t>
      </w:r>
      <w:r>
        <w:t>„ei kahjusta oluliselt“ põhimõtetega</w:t>
      </w:r>
      <w:r>
        <w:rPr>
          <w:color w:val="202020"/>
        </w:rPr>
        <w:t>.</w:t>
      </w:r>
      <w:r>
        <w:t xml:space="preserve"> </w:t>
      </w:r>
    </w:p>
    <w:p w14:paraId="0A241415" w14:textId="741FAAAC" w:rsidR="008A7E96" w:rsidRDefault="00591781">
      <w:pPr>
        <w:numPr>
          <w:ilvl w:val="1"/>
          <w:numId w:val="3"/>
        </w:numPr>
        <w:ind w:hanging="708"/>
      </w:pPr>
      <w:r>
        <w:t xml:space="preserve">Detailse iga-aastase tegevuskava käesoleva käskkirja punktis 3 toodud toetatavate tegevuste raames kinnitab projekti juhtrühm eelneva aasta 15. detsembriks. 2023 aasta eelarve kinnitab juhtrühm 90 päeva jooksul käesoleva käskkirja jõustumisest. </w:t>
      </w:r>
      <w:ins w:id="24" w:author="Eerika Purgel" w:date="2024-06-17T21:09:00Z" w16du:dateUtc="2024-06-17T18:09:00Z">
        <w:r w:rsidR="00887854" w:rsidRPr="541040B1">
          <w:rPr>
            <w:color w:val="000000" w:themeColor="text1"/>
            <w:szCs w:val="24"/>
          </w:rPr>
          <w:t xml:space="preserve">2024. aasta eelarve kinnitab juhtrühm hiljemalt </w:t>
        </w:r>
      </w:ins>
      <w:ins w:id="25" w:author="Eerika Purgel" w:date="2024-10-30T07:44:00Z" w16du:dateUtc="2024-10-30T05:44:00Z">
        <w:r w:rsidR="006971D1">
          <w:rPr>
            <w:color w:val="000000" w:themeColor="text1"/>
            <w:szCs w:val="24"/>
          </w:rPr>
          <w:t>23</w:t>
        </w:r>
      </w:ins>
      <w:ins w:id="26" w:author="Eerika Purgel" w:date="2024-06-17T21:09:00Z" w16du:dateUtc="2024-06-17T18:09:00Z">
        <w:r w:rsidR="00887854" w:rsidRPr="541040B1">
          <w:rPr>
            <w:color w:val="000000" w:themeColor="text1"/>
            <w:szCs w:val="24"/>
          </w:rPr>
          <w:t>.</w:t>
        </w:r>
      </w:ins>
      <w:ins w:id="27" w:author="Eerika Purgel" w:date="2024-08-06T15:41:00Z" w16du:dateUtc="2024-08-06T12:41:00Z">
        <w:r w:rsidR="00884FA8">
          <w:rPr>
            <w:color w:val="000000" w:themeColor="text1"/>
            <w:szCs w:val="24"/>
          </w:rPr>
          <w:t>1</w:t>
        </w:r>
      </w:ins>
      <w:ins w:id="28" w:author="Eerika Purgel" w:date="2024-09-05T15:40:00Z" w16du:dateUtc="2024-09-05T12:40:00Z">
        <w:r w:rsidR="004E01E3">
          <w:rPr>
            <w:color w:val="000000" w:themeColor="text1"/>
            <w:szCs w:val="24"/>
          </w:rPr>
          <w:t>2</w:t>
        </w:r>
      </w:ins>
      <w:ins w:id="29" w:author="Eerika Purgel" w:date="2024-06-17T21:09:00Z" w16du:dateUtc="2024-06-17T18:09:00Z">
        <w:r w:rsidR="00887854" w:rsidRPr="541040B1">
          <w:rPr>
            <w:color w:val="000000" w:themeColor="text1"/>
            <w:szCs w:val="24"/>
          </w:rPr>
          <w:t>.2024.</w:t>
        </w:r>
      </w:ins>
    </w:p>
    <w:p w14:paraId="2523104B" w14:textId="77777777" w:rsidR="008A7E96" w:rsidRDefault="00591781">
      <w:pPr>
        <w:spacing w:after="14" w:line="259" w:lineRule="auto"/>
        <w:ind w:left="34" w:firstLine="0"/>
        <w:jc w:val="left"/>
      </w:pPr>
      <w:r>
        <w:t xml:space="preserve"> </w:t>
      </w:r>
    </w:p>
    <w:p w14:paraId="4D34DC98" w14:textId="77777777" w:rsidR="008A7E96" w:rsidRDefault="00591781">
      <w:pPr>
        <w:pStyle w:val="Pealkiri1"/>
        <w:tabs>
          <w:tab w:val="center" w:pos="1307"/>
        </w:tabs>
        <w:ind w:left="0" w:firstLine="0"/>
      </w:pPr>
      <w:r>
        <w:t xml:space="preserve">4. </w:t>
      </w:r>
      <w:r>
        <w:tab/>
        <w:t xml:space="preserve">Tulemused </w:t>
      </w:r>
    </w:p>
    <w:p w14:paraId="323E02E6" w14:textId="77777777" w:rsidR="00716F10" w:rsidRDefault="00591781" w:rsidP="00716F10">
      <w:pPr>
        <w:spacing w:after="0"/>
        <w:ind w:left="0"/>
        <w:rPr>
          <w:ins w:id="30" w:author="Eerika Purgel" w:date="2024-08-26T17:54:00Z" w16du:dateUtc="2024-08-26T14:54:00Z"/>
        </w:rPr>
      </w:pPr>
      <w:r>
        <w:t xml:space="preserve">4.1. </w:t>
      </w:r>
      <w:ins w:id="31" w:author="Eerika Purgel" w:date="2024-04-02T14:29:00Z">
        <w:r w:rsidR="00903DA4">
          <w:tab/>
        </w:r>
      </w:ins>
      <w:ins w:id="32" w:author="Eerika Purgel" w:date="2024-08-26T17:54:00Z" w16du:dateUtc="2024-08-26T14:54:00Z">
        <w:r w:rsidR="00716F10">
          <w:t xml:space="preserve">punktis 3.1 nimetatud tegevuste tulemusena on </w:t>
        </w:r>
        <w:r w:rsidR="00716F10" w:rsidRPr="56BA9411">
          <w:rPr>
            <w:color w:val="000000" w:themeColor="text1"/>
          </w:rPr>
          <w:t>suurenenud kohalike omavalitsuste kliimavõimekus ja elanike teadlikkus kliimamuutustega seotud riskidest ja võimalustest</w:t>
        </w:r>
        <w:r w:rsidR="00716F10">
          <w:t>. Toetuse kasutamise tulemusena on panustatud kliimariskide juhtimise ja operatiivse valmisoleku tagamise parendamisse.</w:t>
        </w:r>
        <w:r w:rsidR="00716F10">
          <w:rPr>
            <w:b/>
          </w:rPr>
          <w:t xml:space="preserve"> </w:t>
        </w:r>
      </w:ins>
    </w:p>
    <w:p w14:paraId="7FFF9AC4" w14:textId="1001F9B7" w:rsidR="008A7E96" w:rsidDel="00716F10" w:rsidRDefault="00591781">
      <w:pPr>
        <w:ind w:left="765"/>
        <w:rPr>
          <w:del w:id="33" w:author="Eerika Purgel" w:date="2024-08-26T17:54:00Z" w16du:dateUtc="2024-08-26T14:54:00Z"/>
        </w:rPr>
      </w:pPr>
      <w:del w:id="34" w:author="Eerika Purgel" w:date="2024-04-02T14:29:00Z">
        <w:r w:rsidDel="00903DA4">
          <w:delText>punktis 3.1 nimetatud tegevuste tulemusena on keskkonnaministeeriumi kliimakommunikatsiooni strateegia loodud ja selle järgi tegevusi rakendatud. Toetuse kasutamise tulemusena on kliimamuutuste leevendamiseks ja kliimamuutuste mõjudega kohanemiseks ja katastroofiriski ennetamiseks edendatud vastupanuvõimet, võttes arvesse ökosüsteemipõhiseid lähenemisviise</w:delText>
        </w:r>
      </w:del>
      <w:del w:id="35" w:author="Eerika Purgel" w:date="2024-08-26T17:54:00Z" w16du:dateUtc="2024-08-26T14:54:00Z">
        <w:r w:rsidDel="00716F10">
          <w:delText>.</w:delText>
        </w:r>
        <w:r w:rsidDel="00716F10">
          <w:rPr>
            <w:b/>
          </w:rPr>
          <w:delText xml:space="preserve"> </w:delText>
        </w:r>
      </w:del>
    </w:p>
    <w:p w14:paraId="0BE15275" w14:textId="77777777" w:rsidR="008A7E96" w:rsidRDefault="00591781">
      <w:pPr>
        <w:tabs>
          <w:tab w:val="right" w:pos="9391"/>
        </w:tabs>
        <w:ind w:left="0" w:firstLine="0"/>
        <w:jc w:val="left"/>
      </w:pPr>
      <w:r>
        <w:t xml:space="preserve">4.2. </w:t>
      </w:r>
      <w:r>
        <w:tab/>
        <w:t>punktis 3.1 nimetatud tegevuste seireks ja hindamiseks kasutatavad näitajad on järgmised:</w:t>
      </w:r>
      <w:r>
        <w:rPr>
          <w:b/>
        </w:rPr>
        <w:t xml:space="preserve"> </w:t>
      </w:r>
    </w:p>
    <w:tbl>
      <w:tblPr>
        <w:tblStyle w:val="TableGrid"/>
        <w:tblW w:w="9352" w:type="dxa"/>
        <w:tblInd w:w="38" w:type="dxa"/>
        <w:tblCellMar>
          <w:top w:w="49" w:type="dxa"/>
          <w:left w:w="108" w:type="dxa"/>
          <w:right w:w="96" w:type="dxa"/>
        </w:tblCellMar>
        <w:tblLook w:val="04A0" w:firstRow="1" w:lastRow="0" w:firstColumn="1" w:lastColumn="0" w:noHBand="0" w:noVBand="1"/>
      </w:tblPr>
      <w:tblGrid>
        <w:gridCol w:w="1555"/>
        <w:gridCol w:w="1985"/>
        <w:gridCol w:w="850"/>
        <w:gridCol w:w="994"/>
        <w:gridCol w:w="991"/>
        <w:gridCol w:w="992"/>
        <w:gridCol w:w="1985"/>
      </w:tblGrid>
      <w:tr w:rsidR="008A7E96" w14:paraId="77015ED0" w14:textId="77777777">
        <w:trPr>
          <w:trHeight w:val="698"/>
        </w:trPr>
        <w:tc>
          <w:tcPr>
            <w:tcW w:w="1555" w:type="dxa"/>
            <w:tcBorders>
              <w:top w:val="single" w:sz="4" w:space="0" w:color="000000"/>
              <w:left w:val="single" w:sz="4" w:space="0" w:color="000000"/>
              <w:bottom w:val="single" w:sz="4" w:space="0" w:color="000000"/>
              <w:right w:val="single" w:sz="4" w:space="0" w:color="000000"/>
            </w:tcBorders>
            <w:vAlign w:val="center"/>
          </w:tcPr>
          <w:p w14:paraId="5E2512B7" w14:textId="77777777" w:rsidR="008A7E96" w:rsidRDefault="00591781">
            <w:pPr>
              <w:spacing w:after="0" w:line="259" w:lineRule="auto"/>
              <w:ind w:left="0" w:firstLine="0"/>
              <w:jc w:val="center"/>
            </w:pPr>
            <w:r>
              <w:rPr>
                <w:b/>
                <w:sz w:val="20"/>
              </w:rPr>
              <w:t xml:space="preserve">Rakenduskava näitajad </w:t>
            </w:r>
          </w:p>
        </w:tc>
        <w:tc>
          <w:tcPr>
            <w:tcW w:w="1985" w:type="dxa"/>
            <w:tcBorders>
              <w:top w:val="single" w:sz="4" w:space="0" w:color="000000"/>
              <w:left w:val="single" w:sz="4" w:space="0" w:color="000000"/>
              <w:bottom w:val="single" w:sz="4" w:space="0" w:color="000000"/>
              <w:right w:val="single" w:sz="4" w:space="0" w:color="000000"/>
            </w:tcBorders>
            <w:vAlign w:val="center"/>
          </w:tcPr>
          <w:p w14:paraId="4F4BE9DF" w14:textId="77777777" w:rsidR="008A7E96" w:rsidRDefault="00591781">
            <w:pPr>
              <w:spacing w:after="0" w:line="259" w:lineRule="auto"/>
              <w:ind w:left="0" w:firstLine="0"/>
              <w:jc w:val="center"/>
            </w:pPr>
            <w:r>
              <w:rPr>
                <w:b/>
                <w:sz w:val="20"/>
              </w:rPr>
              <w:t xml:space="preserve">Näitaja nimetus ja mõõtühik </w:t>
            </w:r>
          </w:p>
        </w:tc>
        <w:tc>
          <w:tcPr>
            <w:tcW w:w="850" w:type="dxa"/>
            <w:tcBorders>
              <w:top w:val="single" w:sz="4" w:space="0" w:color="000000"/>
              <w:left w:val="single" w:sz="4" w:space="0" w:color="000000"/>
              <w:bottom w:val="single" w:sz="4" w:space="0" w:color="000000"/>
              <w:right w:val="single" w:sz="4" w:space="0" w:color="000000"/>
            </w:tcBorders>
            <w:vAlign w:val="center"/>
          </w:tcPr>
          <w:p w14:paraId="2E57DF5D" w14:textId="77777777" w:rsidR="008A7E96" w:rsidRDefault="00591781">
            <w:pPr>
              <w:spacing w:after="0" w:line="259" w:lineRule="auto"/>
              <w:ind w:left="0" w:firstLine="0"/>
              <w:jc w:val="center"/>
            </w:pPr>
            <w:r>
              <w:rPr>
                <w:b/>
                <w:sz w:val="20"/>
              </w:rPr>
              <w:t xml:space="preserve">Algtase </w:t>
            </w:r>
          </w:p>
        </w:tc>
        <w:tc>
          <w:tcPr>
            <w:tcW w:w="994" w:type="dxa"/>
            <w:tcBorders>
              <w:top w:val="single" w:sz="4" w:space="0" w:color="000000"/>
              <w:left w:val="single" w:sz="4" w:space="0" w:color="000000"/>
              <w:bottom w:val="single" w:sz="4" w:space="0" w:color="000000"/>
              <w:right w:val="single" w:sz="4" w:space="0" w:color="000000"/>
            </w:tcBorders>
            <w:vAlign w:val="center"/>
          </w:tcPr>
          <w:p w14:paraId="7C20B3F8" w14:textId="77777777" w:rsidR="008A7E96" w:rsidRDefault="00591781">
            <w:pPr>
              <w:spacing w:after="0" w:line="259" w:lineRule="auto"/>
              <w:ind w:left="0" w:right="18" w:firstLine="0"/>
              <w:jc w:val="center"/>
            </w:pPr>
            <w:r>
              <w:rPr>
                <w:b/>
                <w:sz w:val="20"/>
              </w:rPr>
              <w:t xml:space="preserve">Aasta </w:t>
            </w:r>
          </w:p>
        </w:tc>
        <w:tc>
          <w:tcPr>
            <w:tcW w:w="991" w:type="dxa"/>
            <w:tcBorders>
              <w:top w:val="single" w:sz="4" w:space="0" w:color="000000"/>
              <w:left w:val="single" w:sz="4" w:space="0" w:color="000000"/>
              <w:bottom w:val="single" w:sz="4" w:space="0" w:color="000000"/>
              <w:right w:val="single" w:sz="4" w:space="0" w:color="000000"/>
            </w:tcBorders>
          </w:tcPr>
          <w:p w14:paraId="0DA53259" w14:textId="77777777" w:rsidR="008A7E96" w:rsidRDefault="00591781">
            <w:pPr>
              <w:spacing w:after="0" w:line="259" w:lineRule="auto"/>
              <w:ind w:left="0" w:firstLine="0"/>
              <w:jc w:val="center"/>
            </w:pPr>
            <w:r>
              <w:rPr>
                <w:b/>
                <w:sz w:val="20"/>
              </w:rPr>
              <w:t>2024 vahe sihttase</w:t>
            </w:r>
            <w:r>
              <w:rPr>
                <w:sz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589408C" w14:textId="77777777" w:rsidR="008A7E96" w:rsidRDefault="00591781">
            <w:pPr>
              <w:spacing w:after="0" w:line="259" w:lineRule="auto"/>
              <w:ind w:left="0" w:firstLine="0"/>
              <w:jc w:val="center"/>
            </w:pPr>
            <w:r>
              <w:rPr>
                <w:b/>
                <w:sz w:val="20"/>
              </w:rPr>
              <w:t xml:space="preserve">2029 sihttase </w:t>
            </w:r>
          </w:p>
        </w:tc>
        <w:tc>
          <w:tcPr>
            <w:tcW w:w="1985" w:type="dxa"/>
            <w:tcBorders>
              <w:top w:val="single" w:sz="4" w:space="0" w:color="000000"/>
              <w:left w:val="single" w:sz="4" w:space="0" w:color="000000"/>
              <w:bottom w:val="single" w:sz="4" w:space="0" w:color="000000"/>
              <w:right w:val="single" w:sz="4" w:space="0" w:color="000000"/>
            </w:tcBorders>
            <w:vAlign w:val="center"/>
          </w:tcPr>
          <w:p w14:paraId="4D7E07E3" w14:textId="77777777" w:rsidR="008A7E96" w:rsidRDefault="00591781">
            <w:pPr>
              <w:spacing w:after="0" w:line="259" w:lineRule="auto"/>
              <w:ind w:left="0" w:right="14" w:firstLine="0"/>
              <w:jc w:val="center"/>
            </w:pPr>
            <w:r>
              <w:rPr>
                <w:b/>
                <w:sz w:val="20"/>
              </w:rPr>
              <w:t>Selgitav teave</w:t>
            </w:r>
            <w:r>
              <w:rPr>
                <w:sz w:val="20"/>
              </w:rPr>
              <w:t xml:space="preserve"> </w:t>
            </w:r>
          </w:p>
        </w:tc>
      </w:tr>
      <w:tr w:rsidR="008A7E96" w14:paraId="01B3163D" w14:textId="77777777">
        <w:trPr>
          <w:trHeight w:val="1472"/>
        </w:trPr>
        <w:tc>
          <w:tcPr>
            <w:tcW w:w="1555" w:type="dxa"/>
            <w:tcBorders>
              <w:top w:val="single" w:sz="4" w:space="0" w:color="000000"/>
              <w:left w:val="single" w:sz="4" w:space="0" w:color="000000"/>
              <w:bottom w:val="single" w:sz="4" w:space="0" w:color="000000"/>
              <w:right w:val="single" w:sz="4" w:space="0" w:color="000000"/>
            </w:tcBorders>
            <w:vAlign w:val="center"/>
          </w:tcPr>
          <w:p w14:paraId="0A9F391E" w14:textId="77777777" w:rsidR="008A7E96" w:rsidRDefault="00591781">
            <w:pPr>
              <w:spacing w:after="0" w:line="259" w:lineRule="auto"/>
              <w:ind w:left="53" w:firstLine="0"/>
              <w:jc w:val="left"/>
            </w:pPr>
            <w:r>
              <w:rPr>
                <w:sz w:val="20"/>
              </w:rPr>
              <w:t xml:space="preserve">Tulemusnäitaja </w:t>
            </w:r>
          </w:p>
        </w:tc>
        <w:tc>
          <w:tcPr>
            <w:tcW w:w="1985" w:type="dxa"/>
            <w:tcBorders>
              <w:top w:val="single" w:sz="4" w:space="0" w:color="000000"/>
              <w:left w:val="single" w:sz="4" w:space="0" w:color="000000"/>
              <w:bottom w:val="single" w:sz="4" w:space="0" w:color="000000"/>
              <w:right w:val="single" w:sz="4" w:space="0" w:color="000000"/>
            </w:tcBorders>
          </w:tcPr>
          <w:p w14:paraId="195EE893" w14:textId="77777777" w:rsidR="008A7E96" w:rsidRDefault="00591781">
            <w:pPr>
              <w:spacing w:after="0" w:line="239" w:lineRule="auto"/>
              <w:ind w:left="0" w:firstLine="0"/>
              <w:jc w:val="left"/>
            </w:pPr>
            <w:r>
              <w:rPr>
                <w:sz w:val="20"/>
              </w:rPr>
              <w:t xml:space="preserve">Osakaal inimestest, kes on kliimamuutuste mõjudest teadlikud ja tegutsevad </w:t>
            </w:r>
          </w:p>
          <w:p w14:paraId="690D1D7A" w14:textId="77777777" w:rsidR="008A7E96" w:rsidRDefault="00591781">
            <w:pPr>
              <w:spacing w:after="0" w:line="259" w:lineRule="auto"/>
              <w:ind w:left="0" w:firstLine="0"/>
              <w:jc w:val="left"/>
            </w:pPr>
            <w:r>
              <w:rPr>
                <w:sz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730B580" w14:textId="1B6676FC" w:rsidR="008A7E96" w:rsidRDefault="001F170E">
            <w:pPr>
              <w:spacing w:after="0" w:line="259" w:lineRule="auto"/>
              <w:ind w:left="0" w:right="14" w:firstLine="0"/>
              <w:jc w:val="center"/>
            </w:pPr>
            <w:ins w:id="36" w:author="Eerika Purgel" w:date="2024-06-17T21:39:00Z" w16du:dateUtc="2024-06-17T18:39:00Z">
              <w:r>
                <w:rPr>
                  <w:sz w:val="20"/>
                </w:rPr>
                <w:t>47</w:t>
              </w:r>
            </w:ins>
            <w:del w:id="37" w:author="Eerika Purgel" w:date="2024-06-17T21:39:00Z" w16du:dateUtc="2024-06-17T18:39:00Z">
              <w:r w:rsidR="00591781" w:rsidDel="001F170E">
                <w:rPr>
                  <w:sz w:val="20"/>
                </w:rPr>
                <w:delText>59</w:delText>
              </w:r>
            </w:del>
            <w:r w:rsidR="00591781">
              <w:rPr>
                <w:sz w:val="20"/>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62AFC3B8" w14:textId="64DF8029" w:rsidR="008A7E96" w:rsidRDefault="00591781">
            <w:pPr>
              <w:spacing w:after="0" w:line="259" w:lineRule="auto"/>
              <w:ind w:left="0" w:right="13" w:firstLine="0"/>
              <w:jc w:val="center"/>
            </w:pPr>
            <w:r>
              <w:rPr>
                <w:sz w:val="20"/>
              </w:rPr>
              <w:t>20</w:t>
            </w:r>
            <w:ins w:id="38" w:author="Eerika Purgel" w:date="2024-06-17T21:39:00Z" w16du:dateUtc="2024-06-17T18:39:00Z">
              <w:r w:rsidR="001F170E">
                <w:rPr>
                  <w:sz w:val="20"/>
                </w:rPr>
                <w:t>21</w:t>
              </w:r>
            </w:ins>
            <w:del w:id="39" w:author="Eerika Purgel" w:date="2024-06-17T21:39:00Z" w16du:dateUtc="2024-06-17T18:39:00Z">
              <w:r w:rsidDel="001F170E">
                <w:rPr>
                  <w:sz w:val="20"/>
                </w:rPr>
                <w:delText>19</w:delText>
              </w:r>
            </w:del>
            <w:r>
              <w:rPr>
                <w:sz w:val="20"/>
              </w:rPr>
              <w:t xml:space="preserve"> </w:t>
            </w:r>
          </w:p>
        </w:tc>
        <w:tc>
          <w:tcPr>
            <w:tcW w:w="991" w:type="dxa"/>
            <w:tcBorders>
              <w:top w:val="single" w:sz="4" w:space="0" w:color="000000"/>
              <w:left w:val="single" w:sz="4" w:space="0" w:color="000000"/>
              <w:bottom w:val="single" w:sz="4" w:space="0" w:color="000000"/>
              <w:right w:val="single" w:sz="4" w:space="0" w:color="000000"/>
            </w:tcBorders>
            <w:vAlign w:val="center"/>
          </w:tcPr>
          <w:p w14:paraId="0BF449FB" w14:textId="77777777" w:rsidR="008A7E96" w:rsidRDefault="00591781">
            <w:pPr>
              <w:spacing w:after="0" w:line="259" w:lineRule="auto"/>
              <w:ind w:left="62" w:firstLine="233"/>
              <w:jc w:val="left"/>
            </w:pPr>
            <w:r>
              <w:rPr>
                <w:sz w:val="20"/>
              </w:rPr>
              <w:t xml:space="preserve">Ei kohaldu </w:t>
            </w:r>
          </w:p>
        </w:tc>
        <w:tc>
          <w:tcPr>
            <w:tcW w:w="992" w:type="dxa"/>
            <w:tcBorders>
              <w:top w:val="single" w:sz="4" w:space="0" w:color="000000"/>
              <w:left w:val="single" w:sz="4" w:space="0" w:color="000000"/>
              <w:bottom w:val="single" w:sz="4" w:space="0" w:color="000000"/>
              <w:right w:val="single" w:sz="4" w:space="0" w:color="000000"/>
            </w:tcBorders>
            <w:vAlign w:val="center"/>
          </w:tcPr>
          <w:p w14:paraId="35C6D762" w14:textId="25FED1D4" w:rsidR="008A7E96" w:rsidRDefault="001F170E">
            <w:pPr>
              <w:spacing w:after="0" w:line="259" w:lineRule="auto"/>
              <w:ind w:left="0" w:right="12" w:firstLine="0"/>
              <w:jc w:val="center"/>
            </w:pPr>
            <w:ins w:id="40" w:author="Eerika Purgel" w:date="2024-06-17T21:39:00Z" w16du:dateUtc="2024-06-17T18:39:00Z">
              <w:r>
                <w:rPr>
                  <w:sz w:val="20"/>
                </w:rPr>
                <w:t>67</w:t>
              </w:r>
            </w:ins>
            <w:del w:id="41" w:author="Eerika Purgel" w:date="2024-06-17T21:39:00Z" w16du:dateUtc="2024-06-17T18:39:00Z">
              <w:r w:rsidR="00591781" w:rsidDel="001F170E">
                <w:rPr>
                  <w:sz w:val="20"/>
                </w:rPr>
                <w:delText>85</w:delText>
              </w:r>
            </w:del>
            <w:r w:rsidR="00591781">
              <w:rPr>
                <w:sz w:val="20"/>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2841A318" w14:textId="77777777" w:rsidR="008A7E96" w:rsidRDefault="00591781">
            <w:pPr>
              <w:spacing w:after="0" w:line="259" w:lineRule="auto"/>
              <w:ind w:left="0" w:firstLine="0"/>
              <w:jc w:val="left"/>
            </w:pPr>
            <w:r>
              <w:rPr>
                <w:sz w:val="20"/>
              </w:rPr>
              <w:t xml:space="preserve">Andmete allikaks on </w:t>
            </w:r>
          </w:p>
          <w:p w14:paraId="791A970C" w14:textId="77777777" w:rsidR="008A7E96" w:rsidRDefault="00591781">
            <w:pPr>
              <w:spacing w:after="0" w:line="259" w:lineRule="auto"/>
              <w:ind w:left="0" w:firstLine="0"/>
              <w:jc w:val="left"/>
            </w:pPr>
            <w:r>
              <w:rPr>
                <w:sz w:val="20"/>
              </w:rPr>
              <w:t xml:space="preserve">2023, 2025, 2027 ja </w:t>
            </w:r>
          </w:p>
          <w:p w14:paraId="0C21A491" w14:textId="77777777" w:rsidR="008A7E96" w:rsidRDefault="00591781">
            <w:pPr>
              <w:spacing w:after="0" w:line="259" w:lineRule="auto"/>
              <w:ind w:left="0" w:firstLine="0"/>
              <w:jc w:val="left"/>
            </w:pPr>
            <w:r>
              <w:rPr>
                <w:sz w:val="20"/>
              </w:rPr>
              <w:t xml:space="preserve">2029.a läbiviidava Eurobaromeetri uuringu tulemused. </w:t>
            </w:r>
          </w:p>
        </w:tc>
      </w:tr>
      <w:tr w:rsidR="008A7E96" w14:paraId="44283EF0" w14:textId="77777777">
        <w:trPr>
          <w:trHeight w:val="2316"/>
        </w:trPr>
        <w:tc>
          <w:tcPr>
            <w:tcW w:w="1555" w:type="dxa"/>
            <w:tcBorders>
              <w:top w:val="single" w:sz="4" w:space="0" w:color="000000"/>
              <w:left w:val="single" w:sz="4" w:space="0" w:color="000000"/>
              <w:bottom w:val="single" w:sz="4" w:space="0" w:color="000000"/>
              <w:right w:val="single" w:sz="4" w:space="0" w:color="000000"/>
            </w:tcBorders>
            <w:vAlign w:val="center"/>
          </w:tcPr>
          <w:p w14:paraId="4E68C12E" w14:textId="77777777" w:rsidR="008A7E96" w:rsidRDefault="00591781">
            <w:pPr>
              <w:spacing w:after="0" w:line="259" w:lineRule="auto"/>
              <w:ind w:left="0" w:right="18" w:firstLine="0"/>
              <w:jc w:val="center"/>
            </w:pPr>
            <w:r>
              <w:rPr>
                <w:sz w:val="20"/>
              </w:rPr>
              <w:t xml:space="preserve">Väljundnäitaja </w:t>
            </w:r>
          </w:p>
        </w:tc>
        <w:tc>
          <w:tcPr>
            <w:tcW w:w="1985" w:type="dxa"/>
            <w:tcBorders>
              <w:top w:val="single" w:sz="4" w:space="0" w:color="000000"/>
              <w:left w:val="single" w:sz="4" w:space="0" w:color="000000"/>
              <w:bottom w:val="single" w:sz="4" w:space="0" w:color="000000"/>
              <w:right w:val="single" w:sz="4" w:space="0" w:color="000000"/>
            </w:tcBorders>
          </w:tcPr>
          <w:p w14:paraId="23C7E332" w14:textId="77777777" w:rsidR="008A7E96" w:rsidRDefault="00591781">
            <w:pPr>
              <w:spacing w:after="0" w:line="259" w:lineRule="auto"/>
              <w:ind w:left="0" w:right="64" w:firstLine="0"/>
              <w:jc w:val="left"/>
            </w:pPr>
            <w:r>
              <w:rPr>
                <w:sz w:val="20"/>
              </w:rPr>
              <w:t>Kohalike omavalitsuste arv, kus on toimunud koolitused, seminarid ja infopäevad ja/või kus on rakendatud kliima kohanemise ja leevendamise meetmeid (</w:t>
            </w:r>
            <w:proofErr w:type="spellStart"/>
            <w:r>
              <w:rPr>
                <w:sz w:val="20"/>
              </w:rPr>
              <w:t>KOV-ide</w:t>
            </w:r>
            <w:proofErr w:type="spellEnd"/>
            <w:r>
              <w:rPr>
                <w:sz w:val="20"/>
              </w:rPr>
              <w:t xml:space="preserve"> arv) </w:t>
            </w:r>
          </w:p>
        </w:tc>
        <w:tc>
          <w:tcPr>
            <w:tcW w:w="850" w:type="dxa"/>
            <w:tcBorders>
              <w:top w:val="single" w:sz="4" w:space="0" w:color="000000"/>
              <w:left w:val="single" w:sz="4" w:space="0" w:color="000000"/>
              <w:bottom w:val="single" w:sz="4" w:space="0" w:color="000000"/>
              <w:right w:val="single" w:sz="4" w:space="0" w:color="000000"/>
            </w:tcBorders>
            <w:vAlign w:val="center"/>
          </w:tcPr>
          <w:p w14:paraId="4663CBB5" w14:textId="77777777" w:rsidR="008A7E96" w:rsidRDefault="00591781">
            <w:pPr>
              <w:spacing w:after="0" w:line="259" w:lineRule="auto"/>
              <w:ind w:left="0" w:right="18"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vAlign w:val="center"/>
          </w:tcPr>
          <w:p w14:paraId="7D8AB0B9" w14:textId="77777777" w:rsidR="008A7E96" w:rsidRDefault="00591781">
            <w:pPr>
              <w:spacing w:after="0" w:line="259" w:lineRule="auto"/>
              <w:ind w:left="0" w:firstLine="0"/>
              <w:jc w:val="center"/>
            </w:pPr>
            <w:r>
              <w:rPr>
                <w:sz w:val="20"/>
              </w:rPr>
              <w:t xml:space="preserve">Ei kohaldu </w:t>
            </w:r>
          </w:p>
        </w:tc>
        <w:tc>
          <w:tcPr>
            <w:tcW w:w="991" w:type="dxa"/>
            <w:tcBorders>
              <w:top w:val="single" w:sz="4" w:space="0" w:color="000000"/>
              <w:left w:val="single" w:sz="4" w:space="0" w:color="000000"/>
              <w:bottom w:val="single" w:sz="4" w:space="0" w:color="000000"/>
              <w:right w:val="single" w:sz="4" w:space="0" w:color="000000"/>
            </w:tcBorders>
            <w:vAlign w:val="center"/>
          </w:tcPr>
          <w:p w14:paraId="4CAA9E78" w14:textId="77777777" w:rsidR="008A7E96" w:rsidRDefault="00591781">
            <w:pPr>
              <w:spacing w:after="0" w:line="259" w:lineRule="auto"/>
              <w:ind w:left="0" w:right="21" w:firstLine="0"/>
              <w:jc w:val="center"/>
            </w:pPr>
            <w:r>
              <w:rPr>
                <w:sz w:val="20"/>
              </w:rPr>
              <w:t xml:space="preserve">7 </w:t>
            </w:r>
          </w:p>
        </w:tc>
        <w:tc>
          <w:tcPr>
            <w:tcW w:w="992" w:type="dxa"/>
            <w:tcBorders>
              <w:top w:val="single" w:sz="4" w:space="0" w:color="000000"/>
              <w:left w:val="single" w:sz="4" w:space="0" w:color="000000"/>
              <w:bottom w:val="single" w:sz="4" w:space="0" w:color="000000"/>
              <w:right w:val="single" w:sz="4" w:space="0" w:color="000000"/>
            </w:tcBorders>
            <w:vAlign w:val="center"/>
          </w:tcPr>
          <w:p w14:paraId="488E45C6" w14:textId="77777777" w:rsidR="008A7E96" w:rsidRDefault="00591781">
            <w:pPr>
              <w:spacing w:after="0" w:line="259" w:lineRule="auto"/>
              <w:ind w:left="0" w:right="12" w:firstLine="0"/>
              <w:jc w:val="center"/>
            </w:pPr>
            <w:r>
              <w:rPr>
                <w:sz w:val="20"/>
              </w:rPr>
              <w:t xml:space="preserve">50 </w:t>
            </w:r>
          </w:p>
        </w:tc>
        <w:tc>
          <w:tcPr>
            <w:tcW w:w="1985" w:type="dxa"/>
            <w:tcBorders>
              <w:top w:val="single" w:sz="4" w:space="0" w:color="000000"/>
              <w:left w:val="single" w:sz="4" w:space="0" w:color="000000"/>
              <w:bottom w:val="single" w:sz="4" w:space="0" w:color="000000"/>
              <w:right w:val="single" w:sz="4" w:space="0" w:color="000000"/>
            </w:tcBorders>
            <w:vAlign w:val="center"/>
          </w:tcPr>
          <w:p w14:paraId="15179127" w14:textId="77777777" w:rsidR="008A7E96" w:rsidRDefault="00591781">
            <w:pPr>
              <w:spacing w:after="0" w:line="259" w:lineRule="auto"/>
              <w:ind w:left="0" w:firstLine="0"/>
              <w:jc w:val="left"/>
            </w:pPr>
            <w:r>
              <w:rPr>
                <w:sz w:val="20"/>
              </w:rPr>
              <w:t xml:space="preserve">Unikaalsete </w:t>
            </w:r>
            <w:proofErr w:type="spellStart"/>
            <w:r>
              <w:rPr>
                <w:sz w:val="20"/>
              </w:rPr>
              <w:t>KOVide</w:t>
            </w:r>
            <w:proofErr w:type="spellEnd"/>
            <w:r>
              <w:rPr>
                <w:sz w:val="20"/>
              </w:rPr>
              <w:t xml:space="preserve"> arv, kus on toimunud koolitused, seminarid ja infopäevad ja/või kus on rakendatud kliimamuutustega kohanemise ja leevendamise meetmeid. </w:t>
            </w:r>
          </w:p>
        </w:tc>
      </w:tr>
    </w:tbl>
    <w:p w14:paraId="570358C0" w14:textId="77777777" w:rsidR="008A7E96" w:rsidRDefault="00591781">
      <w:pPr>
        <w:spacing w:after="5" w:line="259" w:lineRule="auto"/>
        <w:ind w:left="34" w:firstLine="0"/>
        <w:jc w:val="left"/>
      </w:pPr>
      <w:r>
        <w:t xml:space="preserve"> </w:t>
      </w:r>
    </w:p>
    <w:p w14:paraId="3670963E" w14:textId="01BCE1A9" w:rsidR="008A7E96" w:rsidRDefault="00591781">
      <w:pPr>
        <w:tabs>
          <w:tab w:val="center" w:pos="4695"/>
        </w:tabs>
        <w:ind w:left="0" w:firstLine="0"/>
        <w:jc w:val="left"/>
      </w:pPr>
      <w:r>
        <w:t xml:space="preserve">4.3 </w:t>
      </w:r>
      <w:r>
        <w:tab/>
        <w:t xml:space="preserve">Projektile kehtestatakse </w:t>
      </w:r>
      <w:del w:id="42" w:author="Eerika Purgel" w:date="2024-06-17T21:35:00Z" w16du:dateUtc="2024-06-17T18:35:00Z">
        <w:r w:rsidDel="00E2397E">
          <w:delText>vajaduse korral</w:delText>
        </w:r>
      </w:del>
      <w:r>
        <w:t xml:space="preserve"> spetsiifilised näitajad </w:t>
      </w:r>
      <w:ins w:id="43" w:author="Eerika Purgel" w:date="2024-06-17T21:35:00Z" w16du:dateUtc="2024-06-17T18:35:00Z">
        <w:r w:rsidR="00E2397E">
          <w:t>käskkirja lisas 2</w:t>
        </w:r>
      </w:ins>
      <w:del w:id="44" w:author="Eerika Purgel" w:date="2024-06-17T21:35:00Z" w16du:dateUtc="2024-06-17T18:35:00Z">
        <w:r w:rsidDel="00E2397E">
          <w:delText>projekti juhtrühm</w:delText>
        </w:r>
      </w:del>
      <w:del w:id="45" w:author="Eerika Purgel" w:date="2024-06-17T21:36:00Z" w16du:dateUtc="2024-06-17T18:36:00Z">
        <w:r w:rsidDel="00E2397E">
          <w:delText>as</w:delText>
        </w:r>
      </w:del>
      <w:r>
        <w:t xml:space="preserve">. </w:t>
      </w:r>
    </w:p>
    <w:p w14:paraId="18408FDC" w14:textId="77777777" w:rsidR="008A7E96" w:rsidRDefault="00591781">
      <w:pPr>
        <w:spacing w:after="14" w:line="259" w:lineRule="auto"/>
        <w:ind w:left="34" w:firstLine="0"/>
        <w:jc w:val="left"/>
      </w:pPr>
      <w:r>
        <w:t xml:space="preserve"> </w:t>
      </w:r>
    </w:p>
    <w:p w14:paraId="7FDB9B66" w14:textId="77777777" w:rsidR="008A7E96" w:rsidRDefault="00591781">
      <w:pPr>
        <w:pStyle w:val="Pealkiri1"/>
        <w:tabs>
          <w:tab w:val="center" w:pos="3035"/>
        </w:tabs>
        <w:ind w:left="0" w:firstLine="0"/>
      </w:pPr>
      <w:r>
        <w:t xml:space="preserve">5. </w:t>
      </w:r>
      <w:r>
        <w:tab/>
        <w:t xml:space="preserve">Rakendusasutus, rakendussüksus ja elluviija </w:t>
      </w:r>
    </w:p>
    <w:p w14:paraId="26E585E7" w14:textId="0360A4BB" w:rsidR="008A7E96" w:rsidRDefault="00591781">
      <w:pPr>
        <w:tabs>
          <w:tab w:val="center" w:pos="4360"/>
        </w:tabs>
        <w:ind w:left="0" w:firstLine="0"/>
        <w:jc w:val="left"/>
      </w:pPr>
      <w:r>
        <w:t xml:space="preserve">5.1. </w:t>
      </w:r>
      <w:r>
        <w:tab/>
        <w:t>Rakendusasutus on K</w:t>
      </w:r>
      <w:ins w:id="46" w:author="Eerika Purgel" w:date="2024-04-02T14:29:00Z">
        <w:r w:rsidR="009A687E">
          <w:t>l</w:t>
        </w:r>
      </w:ins>
      <w:ins w:id="47" w:author="Eerika Purgel" w:date="2024-04-02T14:30:00Z">
        <w:r w:rsidR="009A687E">
          <w:t>iimaministeeriumi finantsosakond</w:t>
        </w:r>
      </w:ins>
      <w:del w:id="48" w:author="Eerika Purgel" w:date="2024-04-02T14:30:00Z">
        <w:r w:rsidDel="009A687E">
          <w:delText>eskkonnaministeeriumi eelarve- ja strateegiaosokond</w:delText>
        </w:r>
      </w:del>
      <w:r>
        <w:t xml:space="preserve">. </w:t>
      </w:r>
    </w:p>
    <w:p w14:paraId="4E4EAD7C" w14:textId="77777777" w:rsidR="008A7E96" w:rsidRDefault="00591781">
      <w:pPr>
        <w:tabs>
          <w:tab w:val="center" w:pos="3877"/>
        </w:tabs>
        <w:ind w:left="0" w:firstLine="0"/>
        <w:jc w:val="left"/>
      </w:pPr>
      <w:r>
        <w:t xml:space="preserve">5.2. </w:t>
      </w:r>
      <w:r>
        <w:tab/>
        <w:t>Rakendusüksus on Sihtasutus Keskkonnainvesteeringute Keskus.</w:t>
      </w:r>
      <w:r>
        <w:rPr>
          <w:i/>
        </w:rPr>
        <w:t xml:space="preserve"> </w:t>
      </w:r>
    </w:p>
    <w:p w14:paraId="3B623B39" w14:textId="63FDEB69" w:rsidR="008A7E96" w:rsidRDefault="00591781">
      <w:pPr>
        <w:tabs>
          <w:tab w:val="center" w:pos="3810"/>
        </w:tabs>
        <w:ind w:left="0" w:firstLine="0"/>
        <w:jc w:val="left"/>
      </w:pPr>
      <w:r>
        <w:t xml:space="preserve">5.3. </w:t>
      </w:r>
      <w:r>
        <w:tab/>
      </w:r>
      <w:r w:rsidR="009A687E">
        <w:t>Tegevuste elluviija on Kliimaministeerium</w:t>
      </w:r>
      <w:del w:id="49" w:author="Eerika Purgel" w:date="2024-09-05T13:11:00Z" w16du:dateUtc="2024-09-05T10:11:00Z">
        <w:r w:rsidR="009A687E" w:rsidDel="00FB5220">
          <w:delText>i kliimaosakond</w:delText>
        </w:r>
      </w:del>
      <w:r w:rsidR="001A3917">
        <w:t>.</w:t>
      </w:r>
      <w:r>
        <w:t xml:space="preserve"> </w:t>
      </w:r>
    </w:p>
    <w:p w14:paraId="4286D6FE" w14:textId="541FE4B8" w:rsidR="008A7E96" w:rsidRDefault="009A687E">
      <w:pPr>
        <w:spacing w:after="9" w:line="259" w:lineRule="auto"/>
        <w:ind w:left="34" w:firstLine="0"/>
        <w:jc w:val="left"/>
      </w:pPr>
      <w:ins w:id="50" w:author="Eerika Purgel" w:date="2024-04-02T14:30:00Z">
        <w:r>
          <w:t xml:space="preserve">5.4. </w:t>
        </w:r>
      </w:ins>
      <w:ins w:id="51" w:author="Eerika Purgel" w:date="2024-06-17T21:55:00Z" w16du:dateUtc="2024-06-17T18:55:00Z">
        <w:r w:rsidR="00B53398" w:rsidRPr="4C45EDE6">
          <w:rPr>
            <w:color w:val="000000" w:themeColor="text1"/>
          </w:rPr>
          <w:t>Projekti partnerid on</w:t>
        </w:r>
        <w:del w:id="52" w:author="Mairi Enok" w:date="2024-09-18T10:16:00Z" w16du:dateUtc="2024-09-18T07:16:00Z">
          <w:r w:rsidR="00B53398" w:rsidRPr="4C45EDE6" w:rsidDel="00E21A5D">
            <w:rPr>
              <w:color w:val="000000" w:themeColor="text1"/>
            </w:rPr>
            <w:delText xml:space="preserve"> Keskkonnaamet,</w:delText>
          </w:r>
        </w:del>
        <w:r w:rsidR="00B53398" w:rsidRPr="4C45EDE6">
          <w:rPr>
            <w:color w:val="000000" w:themeColor="text1"/>
          </w:rPr>
          <w:t xml:space="preserve"> Eesti Keskkonnauuringute Keskus, Keskkonnaagentuur ning Eesti Loodusmuuseum.</w:t>
        </w:r>
      </w:ins>
      <w:del w:id="53" w:author="Eerika Purgel" w:date="2024-06-17T21:55:00Z" w16du:dateUtc="2024-06-17T18:55:00Z">
        <w:r w:rsidR="00591781" w:rsidDel="00B53398">
          <w:rPr>
            <w:b/>
            <w:i/>
          </w:rPr>
          <w:delText xml:space="preserve"> </w:delText>
        </w:r>
      </w:del>
    </w:p>
    <w:p w14:paraId="37A3794D" w14:textId="77777777" w:rsidR="009A687E" w:rsidRDefault="009A687E">
      <w:pPr>
        <w:pStyle w:val="Pealkiri1"/>
        <w:tabs>
          <w:tab w:val="center" w:pos="1692"/>
        </w:tabs>
        <w:ind w:left="0" w:firstLine="0"/>
        <w:rPr>
          <w:ins w:id="54" w:author="Eerika Purgel" w:date="2024-04-02T14:30:00Z"/>
        </w:rPr>
      </w:pPr>
    </w:p>
    <w:p w14:paraId="49F2AD95" w14:textId="5363D306" w:rsidR="008A7E96" w:rsidRDefault="00591781">
      <w:pPr>
        <w:pStyle w:val="Pealkiri1"/>
        <w:tabs>
          <w:tab w:val="center" w:pos="1692"/>
        </w:tabs>
        <w:ind w:left="0" w:firstLine="0"/>
      </w:pPr>
      <w:r>
        <w:t xml:space="preserve">6. </w:t>
      </w:r>
      <w:r>
        <w:tab/>
        <w:t xml:space="preserve">Projekti juhtrühm </w:t>
      </w:r>
    </w:p>
    <w:p w14:paraId="68D33E7D" w14:textId="5071FF34" w:rsidR="001A3917" w:rsidRDefault="00591781" w:rsidP="001A3917">
      <w:pPr>
        <w:spacing w:after="0"/>
        <w:ind w:left="0"/>
        <w:rPr>
          <w:ins w:id="55" w:author="Eerika Purgel" w:date="2024-08-26T17:57:00Z" w16du:dateUtc="2024-08-26T14:57:00Z"/>
        </w:rPr>
      </w:pPr>
      <w:r>
        <w:t>6.1</w:t>
      </w:r>
      <w:r w:rsidRPr="000A6BE4">
        <w:t xml:space="preserve">. </w:t>
      </w:r>
      <w:bookmarkStart w:id="56" w:name="_Hlk162355797"/>
      <w:ins w:id="57" w:author="Eerika Purgel" w:date="2024-04-02T14:31:00Z">
        <w:r w:rsidR="001004DA" w:rsidRPr="000A6BE4">
          <w:tab/>
        </w:r>
      </w:ins>
      <w:bookmarkEnd w:id="56"/>
      <w:ins w:id="58" w:author="Eerika Purgel" w:date="2024-08-26T17:57:00Z" w16du:dateUtc="2024-08-26T14:57:00Z">
        <w:r w:rsidR="001A3917" w:rsidRPr="000A6BE4">
          <w:rPr>
            <w:color w:val="000000" w:themeColor="text1"/>
          </w:rPr>
          <w:t xml:space="preserve">Elluviija moodustab projekti juhtrühma, mis koosneb </w:t>
        </w:r>
        <w:r w:rsidR="001A3917">
          <w:rPr>
            <w:color w:val="000000" w:themeColor="text1"/>
          </w:rPr>
          <w:t>Kliimaministeeriumi</w:t>
        </w:r>
        <w:r w:rsidR="001A3917" w:rsidRPr="000A6BE4">
          <w:rPr>
            <w:color w:val="000000" w:themeColor="text1"/>
          </w:rPr>
          <w:t xml:space="preserve">, </w:t>
        </w:r>
        <w:r w:rsidR="001A3917">
          <w:rPr>
            <w:color w:val="000000" w:themeColor="text1"/>
          </w:rPr>
          <w:t xml:space="preserve">projekti </w:t>
        </w:r>
        <w:r w:rsidR="001A3917" w:rsidRPr="000A6BE4">
          <w:rPr>
            <w:color w:val="000000" w:themeColor="text1"/>
          </w:rPr>
          <w:t xml:space="preserve">partnerite, ja Regionaal- ja Põllumajandusministeeriumi  esindajatest. </w:t>
        </w:r>
        <w:r w:rsidR="001A3917" w:rsidRPr="000A6BE4">
          <w:rPr>
            <w:szCs w:val="24"/>
          </w:rPr>
          <w:t xml:space="preserve"> Käesoleva käskkirja punktis 3.1.1</w:t>
        </w:r>
        <w:r w:rsidR="001A3917">
          <w:rPr>
            <w:szCs w:val="24"/>
          </w:rPr>
          <w:t xml:space="preserve"> ja </w:t>
        </w:r>
        <w:r w:rsidR="001A3917" w:rsidRPr="000A6BE4">
          <w:rPr>
            <w:szCs w:val="24"/>
          </w:rPr>
          <w:t xml:space="preserve"> </w:t>
        </w:r>
        <w:r w:rsidR="001A3917" w:rsidRPr="000A6BE4">
          <w:rPr>
            <w:szCs w:val="24"/>
          </w:rPr>
          <w:lastRenderedPageBreak/>
          <w:t xml:space="preserve">3.1.2 </w:t>
        </w:r>
        <w:r w:rsidR="001A3917">
          <w:rPr>
            <w:szCs w:val="24"/>
          </w:rPr>
          <w:t xml:space="preserve">nimetatud </w:t>
        </w:r>
        <w:r w:rsidR="001A3917" w:rsidRPr="000A6BE4">
          <w:rPr>
            <w:szCs w:val="24"/>
          </w:rPr>
          <w:t>sisulist tegevust korraldab elluviija, punktis 3.1.3 sisulist tegevust korralda</w:t>
        </w:r>
      </w:ins>
      <w:ins w:id="59" w:author="Mairi Enok" w:date="2024-09-18T10:17:00Z" w16du:dateUtc="2024-09-18T07:17:00Z">
        <w:r w:rsidR="00E21A5D">
          <w:rPr>
            <w:szCs w:val="24"/>
          </w:rPr>
          <w:t>b</w:t>
        </w:r>
      </w:ins>
      <w:ins w:id="60" w:author="Eerika Purgel" w:date="2024-08-26T17:57:00Z" w16du:dateUtc="2024-08-26T14:57:00Z">
        <w:del w:id="61" w:author="Mairi Enok" w:date="2024-09-18T10:17:00Z" w16du:dateUtc="2024-09-18T07:17:00Z">
          <w:r w:rsidR="001A3917" w:rsidDel="00E21A5D">
            <w:rPr>
              <w:szCs w:val="24"/>
            </w:rPr>
            <w:delText>vad</w:delText>
          </w:r>
        </w:del>
        <w:r w:rsidR="001A3917" w:rsidRPr="000A6BE4">
          <w:rPr>
            <w:szCs w:val="24"/>
          </w:rPr>
          <w:t xml:space="preserve"> </w:t>
        </w:r>
        <w:del w:id="62" w:author="Mairi Enok" w:date="2024-09-18T10:17:00Z" w16du:dateUtc="2024-09-18T07:17:00Z">
          <w:r w:rsidR="001A3917" w:rsidRPr="000A6BE4" w:rsidDel="00E21A5D">
            <w:rPr>
              <w:szCs w:val="24"/>
            </w:rPr>
            <w:delText>Keskkonnaamet</w:delText>
          </w:r>
          <w:r w:rsidR="001A3917" w:rsidDel="00E21A5D">
            <w:rPr>
              <w:szCs w:val="24"/>
            </w:rPr>
            <w:delText xml:space="preserve"> ja</w:delText>
          </w:r>
        </w:del>
        <w:r w:rsidR="001A3917">
          <w:rPr>
            <w:szCs w:val="24"/>
          </w:rPr>
          <w:t xml:space="preserve"> Eesti Loodusmuuseum</w:t>
        </w:r>
        <w:r w:rsidR="001A3917" w:rsidRPr="000A6BE4">
          <w:rPr>
            <w:szCs w:val="24"/>
          </w:rPr>
          <w:t>, punktis 3.1.</w:t>
        </w:r>
        <w:r w:rsidR="001A3917">
          <w:rPr>
            <w:szCs w:val="24"/>
          </w:rPr>
          <w:t>4</w:t>
        </w:r>
        <w:r w:rsidR="001A3917" w:rsidRPr="000A6BE4">
          <w:rPr>
            <w:szCs w:val="24"/>
          </w:rPr>
          <w:t xml:space="preserve"> sisulist tegevust korralda</w:t>
        </w:r>
        <w:r w:rsidR="001A3917">
          <w:rPr>
            <w:szCs w:val="24"/>
          </w:rPr>
          <w:t>vad</w:t>
        </w:r>
        <w:r w:rsidR="001A3917" w:rsidRPr="000A6BE4">
          <w:rPr>
            <w:szCs w:val="24"/>
          </w:rPr>
          <w:t xml:space="preserve"> Keskkonnaagentuur </w:t>
        </w:r>
        <w:r w:rsidR="001A3917">
          <w:rPr>
            <w:szCs w:val="24"/>
          </w:rPr>
          <w:t xml:space="preserve">ja </w:t>
        </w:r>
        <w:r w:rsidR="001A3917" w:rsidRPr="000A6BE4">
          <w:rPr>
            <w:szCs w:val="24"/>
          </w:rPr>
          <w:t>Eesti Keskkonnauuringute Keskus</w:t>
        </w:r>
        <w:r w:rsidR="001A3917">
          <w:t xml:space="preserve">. </w:t>
        </w:r>
      </w:ins>
    </w:p>
    <w:p w14:paraId="7DFA08C3" w14:textId="0B113AF3" w:rsidR="008A7E96" w:rsidDel="001004DA" w:rsidRDefault="00591781">
      <w:pPr>
        <w:ind w:left="765"/>
        <w:rPr>
          <w:del w:id="63" w:author="Eerika Purgel" w:date="2024-04-02T14:31:00Z"/>
        </w:rPr>
      </w:pPr>
      <w:del w:id="64" w:author="Eerika Purgel" w:date="2024-04-02T14:31:00Z">
        <w:r w:rsidRPr="000A6BE4" w:rsidDel="001004DA">
          <w:delText>Elluviija moodustab projekti juhtrühma, mis koosneb elluviija, Keskkonnaministeeriumi eelarve</w:delText>
        </w:r>
        <w:r w:rsidDel="001004DA">
          <w:delText xml:space="preserve">- ja strateegiaosokonna ning avalike suhete osakonna, Keskkonnaameti, Keskkonnaagentuuri ja Rahandusministeeriumi ruumilise planeerimise osakonna esindajatest. </w:delText>
        </w:r>
      </w:del>
    </w:p>
    <w:p w14:paraId="7C2F26A9" w14:textId="77777777" w:rsidR="008A7E96" w:rsidRDefault="00591781" w:rsidP="001004DA">
      <w:pPr>
        <w:ind w:left="765"/>
      </w:pPr>
      <w:r>
        <w:t xml:space="preserve">6.2. </w:t>
      </w:r>
      <w:r>
        <w:tab/>
        <w:t xml:space="preserve">Projekti juhtrühma kaasatakse vaatlejana rakendusüksuse esindaja. </w:t>
      </w:r>
    </w:p>
    <w:p w14:paraId="37EB0B1F" w14:textId="77777777" w:rsidR="008A7E96" w:rsidRDefault="00591781">
      <w:pPr>
        <w:ind w:left="765"/>
      </w:pPr>
      <w:r>
        <w:t xml:space="preserve">6.3. Projekti juhtrühm koordineerib projekti rakendamist, hindab projekti rakendamise edukust ning kinnitab projekti detailse tegevuskava, hankeplaanid, aastaeelarve ja edenemise aruanded. </w:t>
      </w:r>
    </w:p>
    <w:p w14:paraId="4F166320" w14:textId="12956FBF" w:rsidR="008A7E96" w:rsidRDefault="00591781">
      <w:pPr>
        <w:tabs>
          <w:tab w:val="center" w:pos="3986"/>
        </w:tabs>
        <w:ind w:left="0" w:firstLine="0"/>
        <w:jc w:val="left"/>
      </w:pPr>
      <w:r>
        <w:t xml:space="preserve">6.4. </w:t>
      </w:r>
      <w:r>
        <w:tab/>
      </w:r>
      <w:ins w:id="65" w:author="Eerika Purgel" w:date="2024-06-18T10:06:00Z" w16du:dateUtc="2024-06-18T07:06:00Z">
        <w:r w:rsidR="004F74BF" w:rsidRPr="00B4182D">
          <w:t>Projekti elluviija ja partnerid ei osale projekti rakendamise edukuse hindamisel.</w:t>
        </w:r>
      </w:ins>
      <w:del w:id="66" w:author="Eerika Purgel" w:date="2024-06-18T10:06:00Z" w16du:dateUtc="2024-06-18T07:06:00Z">
        <w:r w:rsidDel="004F74BF">
          <w:delText>Projekti elluviija ei osale projekti rakendamise edukuse hindamisel</w:delText>
        </w:r>
      </w:del>
      <w:r>
        <w:t xml:space="preserve">. </w:t>
      </w:r>
    </w:p>
    <w:p w14:paraId="28E5ABAD" w14:textId="77777777" w:rsidR="008A7E96" w:rsidRDefault="00591781">
      <w:pPr>
        <w:tabs>
          <w:tab w:val="center" w:pos="2831"/>
        </w:tabs>
        <w:ind w:left="0" w:firstLine="0"/>
        <w:jc w:val="left"/>
      </w:pPr>
      <w:r>
        <w:t xml:space="preserve">6.5. </w:t>
      </w:r>
      <w:r>
        <w:tab/>
        <w:t xml:space="preserve">Projekti juhtrühma tööd korraldab elluviija. </w:t>
      </w:r>
    </w:p>
    <w:p w14:paraId="0DF7D8A7" w14:textId="77777777" w:rsidR="008A7E96" w:rsidRDefault="00591781">
      <w:pPr>
        <w:tabs>
          <w:tab w:val="center" w:pos="3853"/>
        </w:tabs>
        <w:ind w:left="0" w:firstLine="0"/>
        <w:jc w:val="left"/>
      </w:pPr>
      <w:r>
        <w:t xml:space="preserve">6.6. </w:t>
      </w:r>
      <w:r>
        <w:tab/>
        <w:t xml:space="preserve">Projekti juhtrühmal on õigus eelarve piires eelarveridasid muuta. </w:t>
      </w:r>
    </w:p>
    <w:p w14:paraId="783F391C" w14:textId="77777777" w:rsidR="008A7E96" w:rsidRDefault="00591781">
      <w:pPr>
        <w:tabs>
          <w:tab w:val="center" w:pos="4289"/>
        </w:tabs>
        <w:ind w:left="0" w:firstLine="0"/>
        <w:jc w:val="left"/>
      </w:pPr>
      <w:r>
        <w:t xml:space="preserve">6.7. </w:t>
      </w:r>
      <w:r>
        <w:tab/>
        <w:t xml:space="preserve">Projekti juhtrühmas fikseeritakse toetuse andmise tingimused lõppsaajale. </w:t>
      </w:r>
    </w:p>
    <w:p w14:paraId="2C7EDB16" w14:textId="0D81BC61" w:rsidR="008A7E96" w:rsidRDefault="00591781">
      <w:pPr>
        <w:ind w:left="765"/>
      </w:pPr>
      <w:bookmarkStart w:id="67" w:name="_Hlk169597700"/>
      <w:r>
        <w:t xml:space="preserve">6.8. Juhtrühm otsustab konsensuslikult, </w:t>
      </w:r>
      <w:ins w:id="68" w:author="Eerika Purgel" w:date="2024-06-18T10:07:00Z" w16du:dateUtc="2024-06-18T07:07:00Z">
        <w:r w:rsidR="005F0972">
          <w:t xml:space="preserve">arvestades ühendmääruse §-s 7 nimetatud valikukriteeriume, </w:t>
        </w:r>
      </w:ins>
      <w:r>
        <w:t xml:space="preserve">millised tegevused, arvestades kuluefektiivsust ja abikõlblike kulude võimalikkust ning projekti eesmärke, projektis ära tehakse. </w:t>
      </w:r>
    </w:p>
    <w:p w14:paraId="19A7B4D5" w14:textId="2A0F8295" w:rsidR="008A7E96" w:rsidRDefault="00591781">
      <w:pPr>
        <w:tabs>
          <w:tab w:val="center" w:pos="4929"/>
        </w:tabs>
        <w:spacing w:after="0" w:line="259" w:lineRule="auto"/>
        <w:ind w:left="0" w:firstLine="0"/>
        <w:jc w:val="left"/>
      </w:pPr>
      <w:r>
        <w:rPr>
          <w:color w:val="242424"/>
        </w:rPr>
        <w:t xml:space="preserve">6.9. </w:t>
      </w:r>
      <w:r>
        <w:rPr>
          <w:color w:val="242424"/>
        </w:rPr>
        <w:tab/>
      </w:r>
      <w:ins w:id="69" w:author="Eerika Purgel" w:date="2024-04-02T14:39:00Z">
        <w:r w:rsidR="00C74B2C">
          <w:t>Kui juhtrühm ei jõua konsensusele, langetab otsuse Kliimaministeerium arvestades ühendmääruse §-s 7 nimetatud valikukriteeriume</w:t>
        </w:r>
      </w:ins>
      <w:ins w:id="70" w:author="Eerika Purgel" w:date="2024-06-17T22:05:00Z" w16du:dateUtc="2024-06-17T19:05:00Z">
        <w:r w:rsidR="005D2727">
          <w:t>.</w:t>
        </w:r>
      </w:ins>
      <w:del w:id="71" w:author="Eerika Purgel" w:date="2024-04-02T14:39:00Z">
        <w:r w:rsidDel="00C74B2C">
          <w:rPr>
            <w:color w:val="242424"/>
          </w:rPr>
          <w:delText>Kui juhtrühm ei jõua konsensusele, langetab otsuse Keskkonnaministeeriumi juhtkond</w:delText>
        </w:r>
      </w:del>
      <w:r>
        <w:rPr>
          <w:color w:val="242424"/>
        </w:rPr>
        <w:t xml:space="preserve">. </w:t>
      </w:r>
    </w:p>
    <w:bookmarkEnd w:id="67"/>
    <w:p w14:paraId="51D1210D" w14:textId="77777777" w:rsidR="008A7E96" w:rsidRDefault="00591781">
      <w:pPr>
        <w:spacing w:after="0" w:line="259" w:lineRule="auto"/>
        <w:ind w:left="34" w:firstLine="0"/>
        <w:jc w:val="left"/>
      </w:pPr>
      <w:r>
        <w:t xml:space="preserve"> </w:t>
      </w:r>
    </w:p>
    <w:p w14:paraId="5EEDC91C" w14:textId="77777777" w:rsidR="008A7E96" w:rsidRDefault="00591781">
      <w:pPr>
        <w:pStyle w:val="Pealkiri1"/>
        <w:tabs>
          <w:tab w:val="center" w:pos="2461"/>
        </w:tabs>
        <w:ind w:left="0" w:firstLine="0"/>
      </w:pPr>
      <w:r>
        <w:t xml:space="preserve">7. </w:t>
      </w:r>
      <w:r>
        <w:tab/>
        <w:t>Tegevuste abikõlblikkuse periood</w:t>
      </w:r>
      <w:r>
        <w:rPr>
          <w:b w:val="0"/>
          <w:i/>
        </w:rPr>
        <w:t xml:space="preserve"> </w:t>
      </w:r>
    </w:p>
    <w:p w14:paraId="63492BC2" w14:textId="77777777" w:rsidR="008A7E96" w:rsidRDefault="00591781">
      <w:pPr>
        <w:ind w:left="47" w:firstLine="0"/>
      </w:pPr>
      <w:r>
        <w:t xml:space="preserve">Tegevuste abikõlblikkuse periood algab 1. jaanuaril 2023. aastal ning lõpeb 31. detsembril 2029. aastal. </w:t>
      </w:r>
    </w:p>
    <w:p w14:paraId="0920A399" w14:textId="77777777" w:rsidR="008A7E96" w:rsidRDefault="00591781">
      <w:pPr>
        <w:spacing w:after="14" w:line="259" w:lineRule="auto"/>
        <w:ind w:left="34" w:firstLine="0"/>
        <w:jc w:val="left"/>
      </w:pPr>
      <w:r>
        <w:t xml:space="preserve"> </w:t>
      </w:r>
    </w:p>
    <w:p w14:paraId="4430CA32" w14:textId="77777777" w:rsidR="008A7E96" w:rsidRDefault="00591781">
      <w:pPr>
        <w:pStyle w:val="Pealkiri1"/>
        <w:tabs>
          <w:tab w:val="center" w:pos="1650"/>
        </w:tabs>
        <w:ind w:left="0" w:firstLine="0"/>
      </w:pPr>
      <w:r>
        <w:t xml:space="preserve">8. </w:t>
      </w:r>
      <w:r>
        <w:tab/>
        <w:t>Tegevuste eelarve</w:t>
      </w:r>
      <w:r>
        <w:rPr>
          <w:i/>
        </w:rPr>
        <w:t xml:space="preserve"> </w:t>
      </w:r>
    </w:p>
    <w:p w14:paraId="1EC9C10C" w14:textId="77777777" w:rsidR="008A7E96" w:rsidRDefault="00591781">
      <w:pPr>
        <w:tabs>
          <w:tab w:val="center" w:pos="2698"/>
        </w:tabs>
        <w:ind w:left="0" w:firstLine="0"/>
        <w:jc w:val="left"/>
      </w:pPr>
      <w:r>
        <w:t xml:space="preserve">8.1. </w:t>
      </w:r>
      <w:r>
        <w:tab/>
        <w:t xml:space="preserve">Toetust makstakse Ühtekuuluvusfondist. </w:t>
      </w:r>
    </w:p>
    <w:p w14:paraId="3CFFBDE1" w14:textId="77777777" w:rsidR="008A7E96" w:rsidRDefault="00591781">
      <w:pPr>
        <w:ind w:left="765"/>
      </w:pPr>
      <w:r>
        <w:t xml:space="preserve">8.2. Toetuse maksimaalne osakaal on 85% abikõlblikest kuludest ning projekti riikliku kaasfinantseerimise minimaalne osakaal on 15% abikõlblikest kuludest. </w:t>
      </w:r>
    </w:p>
    <w:p w14:paraId="3A243662" w14:textId="54484BF9" w:rsidR="008A7E96" w:rsidRDefault="00591781">
      <w:pPr>
        <w:ind w:left="765"/>
      </w:pPr>
      <w:r>
        <w:t xml:space="preserve">8.3. Projekti kogueelarve on </w:t>
      </w:r>
      <w:ins w:id="72" w:author="Eerika Purgel" w:date="2024-04-02T14:37:00Z">
        <w:r w:rsidR="00E85B25" w:rsidRPr="009D03FF">
          <w:rPr>
            <w:szCs w:val="24"/>
          </w:rPr>
          <w:t>4 819 605,52</w:t>
        </w:r>
      </w:ins>
      <w:del w:id="73" w:author="Eerika Purgel" w:date="2024-04-02T14:37:00Z">
        <w:r w:rsidDel="00E85B25">
          <w:delText xml:space="preserve">5 819 605,52 </w:delText>
        </w:r>
      </w:del>
      <w:r>
        <w:t xml:space="preserve">eurot, millest EL toetus on </w:t>
      </w:r>
      <w:bookmarkStart w:id="74" w:name="_Hlk162961088"/>
      <w:ins w:id="75" w:author="Eerika Purgel" w:date="2024-04-02T14:38:00Z">
        <w:r w:rsidR="00E85B25">
          <w:t>4 096 664,69</w:t>
        </w:r>
      </w:ins>
      <w:del w:id="76" w:author="Eerika Purgel" w:date="2024-04-02T14:38:00Z">
        <w:r w:rsidDel="00E85B25">
          <w:delText>4 946 664,69</w:delText>
        </w:r>
      </w:del>
      <w:r>
        <w:rPr>
          <w:b/>
        </w:rPr>
        <w:t xml:space="preserve"> </w:t>
      </w:r>
      <w:bookmarkEnd w:id="74"/>
      <w:r>
        <w:t xml:space="preserve">eurot ning riiklik kaasfinantseering on </w:t>
      </w:r>
      <w:bookmarkStart w:id="77" w:name="_Hlk162961138"/>
      <w:ins w:id="78" w:author="Eerika Purgel" w:date="2024-04-02T14:39:00Z">
        <w:r w:rsidR="00E85B25">
          <w:rPr>
            <w:szCs w:val="24"/>
          </w:rPr>
          <w:t>722 940,83</w:t>
        </w:r>
      </w:ins>
      <w:del w:id="79" w:author="Eerika Purgel" w:date="2024-04-02T14:39:00Z">
        <w:r w:rsidDel="00E85B25">
          <w:delText>872 940,83</w:delText>
        </w:r>
        <w:r w:rsidDel="00E85B25">
          <w:rPr>
            <w:b/>
          </w:rPr>
          <w:delText xml:space="preserve"> </w:delText>
        </w:r>
      </w:del>
      <w:bookmarkEnd w:id="77"/>
      <w:r>
        <w:t xml:space="preserve">eurot. Projekti tegevuste eelarve ja ajakava on lisas 2. </w:t>
      </w:r>
    </w:p>
    <w:p w14:paraId="1A4718AF" w14:textId="77777777" w:rsidR="008A7E96" w:rsidRDefault="00591781">
      <w:pPr>
        <w:spacing w:after="14" w:line="259" w:lineRule="auto"/>
        <w:ind w:left="34" w:firstLine="0"/>
        <w:jc w:val="left"/>
      </w:pPr>
      <w:r>
        <w:t xml:space="preserve"> </w:t>
      </w:r>
    </w:p>
    <w:p w14:paraId="348AA533" w14:textId="77777777" w:rsidR="008A7E96" w:rsidRDefault="00591781">
      <w:pPr>
        <w:pStyle w:val="Pealkiri1"/>
        <w:tabs>
          <w:tab w:val="center" w:pos="1853"/>
        </w:tabs>
        <w:ind w:left="0" w:firstLine="0"/>
      </w:pPr>
      <w:r>
        <w:t xml:space="preserve">9. </w:t>
      </w:r>
      <w:r>
        <w:tab/>
        <w:t>Kulude abikõlblikkus</w:t>
      </w:r>
      <w:r>
        <w:rPr>
          <w:b w:val="0"/>
          <w:i/>
        </w:rPr>
        <w:t xml:space="preserve"> </w:t>
      </w:r>
    </w:p>
    <w:p w14:paraId="5F4E281B" w14:textId="77777777" w:rsidR="00A61418" w:rsidRDefault="00591781" w:rsidP="00A61418">
      <w:pPr>
        <w:spacing w:after="0"/>
        <w:ind w:left="0"/>
        <w:rPr>
          <w:ins w:id="80" w:author="Eerika Purgel" w:date="2024-10-17T13:56:00Z" w16du:dateUtc="2024-10-17T10:56:00Z"/>
        </w:rPr>
      </w:pPr>
      <w:r>
        <w:t xml:space="preserve">9.1. </w:t>
      </w:r>
    </w:p>
    <w:p w14:paraId="13125C3D" w14:textId="77777777" w:rsidR="00A61418" w:rsidRDefault="00A61418" w:rsidP="00A61418">
      <w:pPr>
        <w:spacing w:after="0"/>
        <w:ind w:left="0"/>
        <w:rPr>
          <w:ins w:id="81" w:author="Eerika Purgel" w:date="2024-10-17T13:56:00Z" w16du:dateUtc="2024-10-17T10:56:00Z"/>
        </w:rPr>
      </w:pPr>
      <w:ins w:id="82" w:author="Eerika Purgel" w:date="2024-10-17T13:56:00Z" w16du:dateUtc="2024-10-17T10:56:00Z">
        <w:r>
          <w:t xml:space="preserve">Kulu on abikõlblik, kui see vastab </w:t>
        </w:r>
        <w:r w:rsidRPr="00630B76">
          <w:rPr>
            <w:iCs/>
          </w:rPr>
          <w:t>ühendmääruse</w:t>
        </w:r>
        <w:r>
          <w:t xml:space="preserve"> §-dele 15, 16, ja 21 ning käesolevas käskkirjas sätestatud tingimustele. </w:t>
        </w:r>
      </w:ins>
    </w:p>
    <w:p w14:paraId="45F07523" w14:textId="42695E29" w:rsidR="008A7E96" w:rsidRDefault="00591781">
      <w:pPr>
        <w:ind w:left="765"/>
      </w:pPr>
      <w:del w:id="83" w:author="Eerika Purgel" w:date="2024-10-17T13:56:00Z" w16du:dateUtc="2024-10-17T10:56:00Z">
        <w:r w:rsidDel="00A61418">
          <w:delText xml:space="preserve">Kulu on abikõlblik, kui see vastab Vabariigi Valitsuse 12. mai 2022. a määruse nr 55 „Perioodi 2021–2027 ühtekuuluvuspoliitika ja siseturvalisuspoliitika fondide rakenduskavade vahendite andmise ja kasutamise üldised tingimused“ (edaspidi </w:delText>
        </w:r>
        <w:r w:rsidDel="00A61418">
          <w:rPr>
            <w:i/>
          </w:rPr>
          <w:delText>ühendmäärus</w:delText>
        </w:r>
        <w:r w:rsidDel="00A61418">
          <w:delText xml:space="preserve">) §-dele 15, 16, ja 21 ning käesolevas käskkirjas sätestatud tingimustele. </w:delText>
        </w:r>
      </w:del>
    </w:p>
    <w:p w14:paraId="34CA90DD" w14:textId="77777777" w:rsidR="008A7E96" w:rsidRDefault="00591781">
      <w:pPr>
        <w:ind w:left="765"/>
      </w:pPr>
      <w:r>
        <w:t xml:space="preserve">9.2. Abikõlblikud on järgmised projekti kulud, mis on otseselt vajalikud projekti punktis 3 nimetatud tegevuste elluviimisel ja meetme tulemuste ning projekti eesmärkide ja tulemuste saavutamiseks, muuhulgas: </w:t>
      </w:r>
    </w:p>
    <w:p w14:paraId="5A243D42" w14:textId="77777777" w:rsidR="008A7E96" w:rsidRDefault="00591781">
      <w:pPr>
        <w:ind w:left="47" w:firstLine="0"/>
      </w:pPr>
      <w:r>
        <w:t xml:space="preserve">9.2.1 juhendmaterjalide, koolituste, õppeprogrammide koostamise kulud; </w:t>
      </w:r>
    </w:p>
    <w:p w14:paraId="3B4EF80D" w14:textId="77777777" w:rsidR="008A7E96" w:rsidRDefault="00591781">
      <w:pPr>
        <w:ind w:left="47" w:firstLine="0"/>
      </w:pPr>
      <w:r>
        <w:t xml:space="preserve">9.2.2 struktuuritoetuse kasutamisest teavitamisega seotud kulud; </w:t>
      </w:r>
    </w:p>
    <w:p w14:paraId="5F8ED3DA" w14:textId="77777777" w:rsidR="008A7E96" w:rsidRDefault="00591781">
      <w:pPr>
        <w:ind w:left="47" w:firstLine="0"/>
      </w:pPr>
      <w:r>
        <w:t xml:space="preserve">9.2.3 ekspositsiooni või näituse koostamisega seotud kulud; </w:t>
      </w:r>
    </w:p>
    <w:p w14:paraId="056236D4" w14:textId="77777777" w:rsidR="008A7E96" w:rsidRDefault="00591781">
      <w:pPr>
        <w:ind w:left="47" w:firstLine="0"/>
      </w:pPr>
      <w:r>
        <w:t xml:space="preserve">9.2.4 käibemaks juhul, kui see ei ole käibemaksuseaduse alusel tagasi saadav; </w:t>
      </w:r>
    </w:p>
    <w:p w14:paraId="52FCE4EA" w14:textId="77777777" w:rsidR="005A382F" w:rsidRDefault="00591781" w:rsidP="005A382F">
      <w:pPr>
        <w:spacing w:after="0"/>
        <w:ind w:left="0"/>
        <w:rPr>
          <w:ins w:id="84" w:author="Eerika Purgel" w:date="2024-09-05T15:55:00Z" w16du:dateUtc="2024-09-05T12:55:00Z"/>
        </w:rPr>
      </w:pPr>
      <w:r>
        <w:t xml:space="preserve">9.2.5 </w:t>
      </w:r>
    </w:p>
    <w:p w14:paraId="312FAF5E" w14:textId="77777777" w:rsidR="005A382F" w:rsidRDefault="005A382F" w:rsidP="005A382F">
      <w:pPr>
        <w:spacing w:after="0"/>
        <w:ind w:left="0"/>
        <w:rPr>
          <w:ins w:id="85" w:author="Eerika Purgel" w:date="2024-09-05T15:55:00Z" w16du:dateUtc="2024-09-05T12:55:00Z"/>
        </w:rPr>
      </w:pPr>
      <w:bookmarkStart w:id="86" w:name="_Hlk176444950"/>
      <w:ins w:id="87" w:author="Eerika Purgel" w:date="2024-09-05T15:55:00Z" w16du:dateUtc="2024-09-05T12:55:00Z">
        <w:r>
          <w:t>projekti toetatava tegevuse- ja elluviija projekti juhtimise personalikulud, mis on nimetatud ühendmääruse          §-s 16</w:t>
        </w:r>
        <w:bookmarkEnd w:id="86"/>
        <w:r>
          <w:t xml:space="preserve">; </w:t>
        </w:r>
      </w:ins>
    </w:p>
    <w:p w14:paraId="23DE1452" w14:textId="0D676791" w:rsidR="008A7E96" w:rsidRDefault="00591781">
      <w:pPr>
        <w:ind w:left="765"/>
      </w:pPr>
      <w:del w:id="88" w:author="Eerika Purgel" w:date="2024-09-05T15:55:00Z" w16du:dateUtc="2024-09-05T12:55:00Z">
        <w:r w:rsidDel="005A382F">
          <w:lastRenderedPageBreak/>
          <w:delText>toetatava tegevuse- ja projekti juhtimise personalikulud, mis on nimetatud ühendmääruse §-s 16</w:delText>
        </w:r>
      </w:del>
      <w:r>
        <w:t xml:space="preserve">; </w:t>
      </w:r>
    </w:p>
    <w:p w14:paraId="19BE5533" w14:textId="4F263A48" w:rsidR="008A7E96" w:rsidRDefault="00591781">
      <w:pPr>
        <w:ind w:left="765"/>
      </w:pPr>
      <w:del w:id="89" w:author="Eerika Purgel" w:date="2024-08-26T17:57:00Z" w16du:dateUtc="2024-08-26T14:57:00Z">
        <w:r w:rsidDel="00684C35">
          <w:delText xml:space="preserve">9.2.6 </w:delText>
        </w:r>
      </w:del>
      <w:del w:id="90" w:author="Eerika Purgel" w:date="2024-04-02T14:39:00Z">
        <w:r w:rsidDel="005B4898">
          <w:delText xml:space="preserve">kliimamuutustega arvestamise pilootprojektide (detailplaneeringute näitel) läbiviimise kulud; </w:delText>
        </w:r>
      </w:del>
    </w:p>
    <w:p w14:paraId="35D73CFA" w14:textId="79C2BD00" w:rsidR="008A7E96" w:rsidRDefault="00591781">
      <w:pPr>
        <w:ind w:left="765"/>
        <w:rPr>
          <w:ins w:id="91" w:author="Eerika Purgel" w:date="2024-08-26T17:58:00Z" w16du:dateUtc="2024-08-26T14:58:00Z"/>
        </w:rPr>
      </w:pPr>
      <w:r>
        <w:t>9.2.</w:t>
      </w:r>
      <w:ins w:id="92" w:author="Eerika Purgel" w:date="2024-04-02T14:39:00Z">
        <w:r w:rsidR="005B4898">
          <w:t>6</w:t>
        </w:r>
      </w:ins>
      <w:del w:id="93" w:author="Eerika Purgel" w:date="2024-04-02T14:39:00Z">
        <w:r w:rsidDel="005B4898">
          <w:delText>7</w:delText>
        </w:r>
      </w:del>
      <w:r>
        <w:t xml:space="preserve"> </w:t>
      </w:r>
      <w:ins w:id="94" w:author="Eerika Purgel" w:date="2024-04-02T14:40:00Z">
        <w:r w:rsidR="005B4898">
          <w:t>kliima- ja keskkonnavaldkonna teadlikkuse suurendamisega, sealjuures rohereformi kommunikatsioonistrateegia elluviimisega seotud otsesed kulud</w:t>
        </w:r>
      </w:ins>
      <w:ins w:id="95" w:author="Eerika Purgel" w:date="2024-08-26T17:58:00Z" w16du:dateUtc="2024-08-26T14:58:00Z">
        <w:r w:rsidR="00684C35">
          <w:t>;</w:t>
        </w:r>
      </w:ins>
      <w:del w:id="96" w:author="Eerika Purgel" w:date="2024-04-02T14:40:00Z">
        <w:r w:rsidDel="005B4898">
          <w:delText>kliimavaldkonna teadlikkuse suurendamise kommunikatsioonistrateegia ja –tegevuskava elluviimise ja uuendamisega seotud otsesed kulud</w:delText>
        </w:r>
      </w:del>
      <w:r>
        <w:t xml:space="preserve">. </w:t>
      </w:r>
    </w:p>
    <w:p w14:paraId="73D6F894" w14:textId="17F14C00" w:rsidR="00684C35" w:rsidRPr="004E36EC" w:rsidRDefault="00684C35" w:rsidP="00684C35">
      <w:pPr>
        <w:spacing w:after="0"/>
        <w:ind w:left="0"/>
        <w:rPr>
          <w:ins w:id="97" w:author="Eerika Purgel" w:date="2024-08-26T17:58:00Z" w16du:dateUtc="2024-08-26T14:58:00Z"/>
          <w:i/>
          <w:iCs/>
        </w:rPr>
      </w:pPr>
      <w:ins w:id="98" w:author="Eerika Purgel" w:date="2024-08-26T17:58:00Z" w16du:dateUtc="2024-08-26T14:58:00Z">
        <w:r>
          <w:t xml:space="preserve">9.2.7  </w:t>
        </w:r>
        <w:r w:rsidRPr="005E03EF">
          <w:t>projekti elluviija projekt</w:t>
        </w:r>
      </w:ins>
      <w:ins w:id="99" w:author="Eerika Purgel" w:date="2024-09-05T13:17:00Z" w16du:dateUtc="2024-09-05T10:17:00Z">
        <w:r w:rsidR="00FB5220">
          <w:t>i</w:t>
        </w:r>
        <w:del w:id="100" w:author="Hedy Eeriksoo" w:date="2024-09-06T14:12:00Z" w16du:dateUtc="2024-09-06T11:12:00Z">
          <w:r w:rsidR="00FB5220" w:rsidDel="009B01B7">
            <w:delText xml:space="preserve"> </w:delText>
          </w:r>
        </w:del>
        <w:r w:rsidR="00FB5220">
          <w:t>juhtimise</w:t>
        </w:r>
      </w:ins>
      <w:ins w:id="101" w:author="Eerika Purgel" w:date="2024-08-26T17:58:00Z" w16du:dateUtc="2024-08-26T14:58:00Z">
        <w:r w:rsidRPr="005E03EF">
          <w:t xml:space="preserve"> kulud alates 01.01.2024.</w:t>
        </w:r>
      </w:ins>
    </w:p>
    <w:p w14:paraId="507315F4" w14:textId="77777777" w:rsidR="00684C35" w:rsidRDefault="00684C35">
      <w:pPr>
        <w:ind w:left="765"/>
      </w:pPr>
    </w:p>
    <w:p w14:paraId="1D4B062F" w14:textId="77777777" w:rsidR="008A7E96" w:rsidRDefault="00591781">
      <w:pPr>
        <w:ind w:left="765"/>
      </w:pPr>
      <w:r>
        <w:t xml:space="preserve">9.3. Projekti kaudsed kulud, mis on nimetatud ühendmääruses § 21 lõikes 4 kokku 15 protsendi ulatuses projekti otseste personalikulude maksumusest. </w:t>
      </w:r>
    </w:p>
    <w:p w14:paraId="6238F7DD" w14:textId="77777777" w:rsidR="008A7E96" w:rsidRPr="00EF2757" w:rsidRDefault="00591781">
      <w:pPr>
        <w:tabs>
          <w:tab w:val="center" w:pos="1709"/>
        </w:tabs>
        <w:ind w:left="0" w:firstLine="0"/>
        <w:jc w:val="left"/>
        <w:rPr>
          <w:szCs w:val="24"/>
        </w:rPr>
      </w:pPr>
      <w:r w:rsidRPr="00EF2757">
        <w:rPr>
          <w:szCs w:val="24"/>
        </w:rPr>
        <w:t xml:space="preserve">9.4. </w:t>
      </w:r>
      <w:r w:rsidRPr="00EF2757">
        <w:rPr>
          <w:szCs w:val="24"/>
        </w:rPr>
        <w:tab/>
        <w:t xml:space="preserve">Abikõlblikud ei ole: </w:t>
      </w:r>
    </w:p>
    <w:p w14:paraId="3E89BB5E" w14:textId="77777777" w:rsidR="008A7E96" w:rsidRPr="00EF2757" w:rsidRDefault="00591781">
      <w:pPr>
        <w:ind w:left="47" w:firstLine="0"/>
        <w:rPr>
          <w:szCs w:val="24"/>
        </w:rPr>
      </w:pPr>
      <w:r w:rsidRPr="00EF2757">
        <w:rPr>
          <w:szCs w:val="24"/>
        </w:rPr>
        <w:t xml:space="preserve">9.4.1 ühendmääruse §-s 17 nimetatud kulud; </w:t>
      </w:r>
    </w:p>
    <w:p w14:paraId="0F1CB0A2" w14:textId="77777777" w:rsidR="00095AEA" w:rsidRPr="00EF2757" w:rsidRDefault="00591781">
      <w:pPr>
        <w:ind w:left="47" w:firstLine="0"/>
        <w:rPr>
          <w:ins w:id="102" w:author="Eerika Purgel" w:date="2024-06-17T22:06:00Z" w16du:dateUtc="2024-06-17T19:06:00Z"/>
          <w:szCs w:val="24"/>
        </w:rPr>
      </w:pPr>
      <w:r w:rsidRPr="00EF2757">
        <w:rPr>
          <w:szCs w:val="24"/>
        </w:rPr>
        <w:t>9.4.2 üldkulud tegelike kulude alusel</w:t>
      </w:r>
      <w:ins w:id="103" w:author="Eerika Purgel" w:date="2024-06-17T22:06:00Z" w16du:dateUtc="2024-06-17T19:06:00Z">
        <w:r w:rsidR="00095AEA" w:rsidRPr="00EF2757">
          <w:rPr>
            <w:szCs w:val="24"/>
          </w:rPr>
          <w:t>;</w:t>
        </w:r>
      </w:ins>
    </w:p>
    <w:p w14:paraId="44E5D612" w14:textId="6BEE1300" w:rsidR="008A7E96" w:rsidRPr="00EF2757" w:rsidRDefault="00095AEA">
      <w:pPr>
        <w:ind w:left="47" w:firstLine="0"/>
        <w:rPr>
          <w:szCs w:val="24"/>
        </w:rPr>
      </w:pPr>
      <w:ins w:id="104" w:author="Eerika Purgel" w:date="2024-06-17T22:06:00Z" w16du:dateUtc="2024-06-17T19:06:00Z">
        <w:r w:rsidRPr="00EF2757">
          <w:rPr>
            <w:szCs w:val="24"/>
          </w:rPr>
          <w:t xml:space="preserve">9.4.3 </w:t>
        </w:r>
      </w:ins>
      <w:ins w:id="105" w:author="Eerika Purgel" w:date="2024-09-27T15:09:00Z" w16du:dateUtc="2024-09-27T12:09:00Z">
        <w:r w:rsidR="00FF1DC4" w:rsidRPr="00707A8F">
          <w:rPr>
            <w:color w:val="auto"/>
            <w:szCs w:val="24"/>
          </w:rPr>
          <w:t xml:space="preserve">ministri käskkirjade 12.12.2022 nr 429, 16.12.2022 nr 436 ja </w:t>
        </w:r>
        <w:r w:rsidR="00FF1DC4" w:rsidRPr="00707A8F">
          <w:rPr>
            <w:color w:val="auto"/>
            <w:szCs w:val="24"/>
            <w:shd w:val="clear" w:color="auto" w:fill="FFFFFF"/>
          </w:rPr>
          <w:t>1.09.2023 nr 367,</w:t>
        </w:r>
        <w:r w:rsidR="00FF1DC4" w:rsidRPr="00707A8F">
          <w:rPr>
            <w:color w:val="auto"/>
            <w:szCs w:val="24"/>
          </w:rPr>
          <w:t xml:space="preserve"> </w:t>
        </w:r>
        <w:r w:rsidR="00FF1DC4" w:rsidRPr="00707A8F">
          <w:rPr>
            <w:color w:val="444444"/>
            <w:szCs w:val="24"/>
            <w:shd w:val="clear" w:color="auto" w:fill="FFFFFF"/>
          </w:rPr>
          <w:t>ja 04.09.2023 nr 361 ning</w:t>
        </w:r>
        <w:r w:rsidR="00FF1DC4">
          <w:rPr>
            <w:color w:val="444444"/>
            <w:szCs w:val="24"/>
            <w:shd w:val="clear" w:color="auto" w:fill="FFFFFF"/>
          </w:rPr>
          <w:t xml:space="preserve"> määruste 31.08.2023 nr 53, 05.03.2024 nr 13 ja 14.03.2024 nr 21  </w:t>
        </w:r>
        <w:r w:rsidR="00FF1DC4" w:rsidRPr="00EF2757">
          <w:rPr>
            <w:color w:val="202020"/>
            <w:szCs w:val="24"/>
            <w:shd w:val="clear" w:color="auto" w:fill="FFFFFF"/>
          </w:rPr>
          <w:t>alusel toetatavate tegevuste kulud.</w:t>
        </w:r>
        <w:r w:rsidR="00FF1DC4" w:rsidRPr="00EF2757">
          <w:rPr>
            <w:szCs w:val="24"/>
          </w:rPr>
          <w:t xml:space="preserve"> </w:t>
        </w:r>
      </w:ins>
      <w:del w:id="106" w:author="Eerika Purgel" w:date="2024-09-27T15:09:00Z" w16du:dateUtc="2024-09-27T12:09:00Z">
        <w:r w:rsidR="00591781" w:rsidRPr="00EF2757" w:rsidDel="00FF1DC4">
          <w:rPr>
            <w:szCs w:val="24"/>
          </w:rPr>
          <w:delText xml:space="preserve"> </w:delText>
        </w:r>
      </w:del>
    </w:p>
    <w:p w14:paraId="405250F9" w14:textId="77777777" w:rsidR="008A7E96" w:rsidRPr="00EF2757" w:rsidRDefault="00591781">
      <w:pPr>
        <w:spacing w:after="14" w:line="259" w:lineRule="auto"/>
        <w:ind w:left="34" w:firstLine="0"/>
        <w:jc w:val="left"/>
        <w:rPr>
          <w:szCs w:val="24"/>
        </w:rPr>
      </w:pPr>
      <w:r w:rsidRPr="00EF2757">
        <w:rPr>
          <w:szCs w:val="24"/>
        </w:rPr>
        <w:t xml:space="preserve"> </w:t>
      </w:r>
    </w:p>
    <w:p w14:paraId="30F93188" w14:textId="77777777" w:rsidR="008A7E96" w:rsidRDefault="00591781">
      <w:pPr>
        <w:pStyle w:val="Pealkiri1"/>
        <w:tabs>
          <w:tab w:val="center" w:pos="2680"/>
        </w:tabs>
        <w:ind w:left="0" w:firstLine="0"/>
      </w:pPr>
      <w:r>
        <w:t xml:space="preserve">10. </w:t>
      </w:r>
      <w:r>
        <w:tab/>
        <w:t>Toetuse maksmise tingimused ja kord</w:t>
      </w:r>
      <w:r>
        <w:rPr>
          <w:b w:val="0"/>
          <w:i/>
        </w:rPr>
        <w:t xml:space="preserve"> </w:t>
      </w:r>
    </w:p>
    <w:p w14:paraId="62EDF669" w14:textId="77777777" w:rsidR="008A7E96" w:rsidRDefault="00591781">
      <w:pPr>
        <w:ind w:left="765"/>
      </w:pPr>
      <w:r>
        <w:t xml:space="preserve">10.1. Toetust makstakse abikõlbliku kulu hüvitamiseks ühendmääruse 6. peatükis sätestatud tingimustel ja korras. </w:t>
      </w:r>
    </w:p>
    <w:p w14:paraId="5E130956" w14:textId="77777777" w:rsidR="008A7E96" w:rsidRDefault="00591781">
      <w:pPr>
        <w:ind w:left="765"/>
      </w:pPr>
      <w:r>
        <w:t xml:space="preserve">10.2. Toetust makstakse tegelike kulude alusel ühendmääruse § 27 lõikes 1 ja § 28 lõikes 3 nimetatud tingimustel. Kaudseid kulusid makstakse lihtsustatud kulude alusel. </w:t>
      </w:r>
    </w:p>
    <w:p w14:paraId="1B5A175D" w14:textId="77777777" w:rsidR="008A7E96" w:rsidRDefault="00591781">
      <w:pPr>
        <w:ind w:left="765"/>
      </w:pPr>
      <w:r>
        <w:t xml:space="preserve">10.3. Elluviija esitab maksetaotluse e-toetuse keskkonnas ja lisab sellele järgmised projektis tehtud kuludega seotud dokumendid: </w:t>
      </w:r>
    </w:p>
    <w:p w14:paraId="6A3F0C92" w14:textId="77777777" w:rsidR="008A7E96" w:rsidRDefault="00591781">
      <w:pPr>
        <w:ind w:left="765"/>
      </w:pPr>
      <w:r>
        <w:rPr>
          <w:color w:val="202020"/>
        </w:rPr>
        <w:t xml:space="preserve">10.3.1 </w:t>
      </w:r>
      <w:r>
        <w:t>projekti raames sõlmitud hankelepingud, muud dokumendid ning teenuse osutamise lepingud ja töölepingud,</w:t>
      </w:r>
      <w:r>
        <w:rPr>
          <w:color w:val="202020"/>
        </w:rPr>
        <w:t xml:space="preserve"> kui see ei ole rakendusüksusele eelnevalt esitatud;</w:t>
      </w:r>
      <w:r>
        <w:t xml:space="preserve"> </w:t>
      </w:r>
    </w:p>
    <w:p w14:paraId="0FD22950" w14:textId="77777777" w:rsidR="008A7E96" w:rsidRDefault="00591781">
      <w:pPr>
        <w:ind w:left="737"/>
      </w:pPr>
      <w:r>
        <w:rPr>
          <w:color w:val="202020"/>
        </w:rPr>
        <w:t xml:space="preserve">10.3.2 lepingu muudatused, </w:t>
      </w:r>
      <w:r>
        <w:t>lepingukohase reservi kasutamist õigustav dokument</w:t>
      </w:r>
      <w:r>
        <w:rPr>
          <w:color w:val="202020"/>
        </w:rPr>
        <w:t xml:space="preserve"> ja õiguskaitsevahendite kasutamise teavitused, kui lepingut on täidetud algselt kokkulepitust erinevalt;</w:t>
      </w:r>
      <w:r>
        <w:t xml:space="preserve"> </w:t>
      </w:r>
    </w:p>
    <w:p w14:paraId="0C87A799" w14:textId="77777777" w:rsidR="008A7E96" w:rsidRDefault="00591781">
      <w:pPr>
        <w:ind w:left="19" w:firstLine="0"/>
      </w:pPr>
      <w:r>
        <w:rPr>
          <w:color w:val="202020"/>
        </w:rPr>
        <w:t xml:space="preserve">10.3.3 arve või muu raamatupidamise algdokument; </w:t>
      </w:r>
    </w:p>
    <w:p w14:paraId="4B3561A3" w14:textId="77777777" w:rsidR="008A7E96" w:rsidRDefault="00591781">
      <w:pPr>
        <w:ind w:left="19" w:firstLine="0"/>
      </w:pPr>
      <w:r>
        <w:rPr>
          <w:color w:val="202020"/>
        </w:rPr>
        <w:t>10.3.4 asjade, teenuste või ehitustööde üleandmist ja vastuvõtmist tõendava dokumendi koopia;</w:t>
      </w:r>
      <w:r>
        <w:t xml:space="preserve"> </w:t>
      </w:r>
    </w:p>
    <w:p w14:paraId="59EF87E0" w14:textId="77777777" w:rsidR="008A7E96" w:rsidRDefault="00591781">
      <w:pPr>
        <w:ind w:left="19" w:firstLine="0"/>
      </w:pPr>
      <w:r>
        <w:rPr>
          <w:color w:val="202020"/>
        </w:rPr>
        <w:t>10.3.5 garantii, kindlustuse või täitmistagatise dokument, kui neid nõutakse lepingus.</w:t>
      </w:r>
      <w:r>
        <w:t xml:space="preserve"> </w:t>
      </w:r>
    </w:p>
    <w:p w14:paraId="553C7829" w14:textId="11444AD5" w:rsidR="008A7E96" w:rsidRDefault="00591781">
      <w:pPr>
        <w:ind w:left="765"/>
      </w:pPr>
      <w:r>
        <w:t xml:space="preserve">10.4. Elluviija </w:t>
      </w:r>
      <w:ins w:id="107" w:author="Eerika Purgel" w:date="2024-06-18T10:21:00Z" w16du:dateUtc="2024-06-18T07:21:00Z">
        <w:r w:rsidR="00E457B6">
          <w:t>ja partneri</w:t>
        </w:r>
      </w:ins>
      <w:ins w:id="108" w:author="Eerika Purgel" w:date="2024-06-18T10:22:00Z" w16du:dateUtc="2024-06-18T07:22:00Z">
        <w:r w:rsidR="00E457B6">
          <w:t>d esitavad</w:t>
        </w:r>
      </w:ins>
      <w:del w:id="109" w:author="Eerika Purgel" w:date="2024-06-18T10:22:00Z" w16du:dateUtc="2024-06-18T07:22:00Z">
        <w:r w:rsidDel="00E457B6">
          <w:delText>esitab</w:delText>
        </w:r>
      </w:del>
      <w:r>
        <w:t xml:space="preserve"> riigihanke korraldamist tõendavad dokumendid, kui riigihange ei ole läbi viidud riigihangete registris ja hankelepingu abikõlblike kulude summa ilma käibemaksuta on võrdne 20 000 euroga või sellest suurem. </w:t>
      </w:r>
    </w:p>
    <w:p w14:paraId="0BDAAA4B" w14:textId="77777777" w:rsidR="008A7E96" w:rsidRDefault="00591781">
      <w:pPr>
        <w:ind w:left="765"/>
      </w:pPr>
      <w:r>
        <w:t xml:space="preserve">10.5. Maksetaotlus esitatakse kord kuus kulude kohta, mille maksumus ületab 60 000 eurot, ja muudel juhtudel vähemalt kord kvartalis. </w:t>
      </w:r>
    </w:p>
    <w:p w14:paraId="5EC3BA37" w14:textId="77777777" w:rsidR="008A7E96" w:rsidRDefault="00591781">
      <w:pPr>
        <w:ind w:left="765"/>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w:t>
      </w:r>
    </w:p>
    <w:p w14:paraId="15CBA7F3" w14:textId="6166F0D3" w:rsidR="008A7E96" w:rsidDel="00E457B6" w:rsidRDefault="00591781">
      <w:pPr>
        <w:spacing w:after="0" w:line="238" w:lineRule="auto"/>
        <w:ind w:left="742" w:hanging="708"/>
        <w:jc w:val="left"/>
        <w:rPr>
          <w:del w:id="110" w:author="Eerika Purgel" w:date="2024-06-18T10:22:00Z" w16du:dateUtc="2024-06-18T07:22:00Z"/>
        </w:rPr>
      </w:pPr>
      <w:r>
        <w:t xml:space="preserve">10.7. </w:t>
      </w:r>
      <w:ins w:id="111" w:author="Eerika Purgel" w:date="2024-06-18T10:22:00Z" w16du:dateUtc="2024-06-18T07:22:00Z">
        <w:r w:rsidR="00E457B6">
          <w:tab/>
          <w:t>Viimane maksetaotlus esitatakse koos projekti lõpparuandega hiljemalt 17.01.2030. Lõppmakse tehakse pärast seda, kui rakendusüksus on lõpparuande kinnitanud. Ühendmääruse § 26 lg 1 kohaselt makstakse toetust kuni 31. märtsini 2030</w:t>
        </w:r>
      </w:ins>
      <w:ins w:id="112" w:author="Eerika Purgel" w:date="2024-08-26T17:58:00Z" w16du:dateUtc="2024-08-26T14:58:00Z">
        <w:r w:rsidR="00684C35">
          <w:t>.</w:t>
        </w:r>
      </w:ins>
      <w:del w:id="113" w:author="Eerika Purgel" w:date="2024-06-18T10:22:00Z" w16du:dateUtc="2024-06-18T07:22:00Z">
        <w:r w:rsidDel="00E457B6">
          <w:delText xml:space="preserve">Viimane maksetaotlus esitatakse peale </w:delText>
        </w:r>
        <w:r w:rsidDel="00E457B6">
          <w:rPr>
            <w:color w:val="202020"/>
          </w:rPr>
          <w:delText xml:space="preserve">toetuse saamisega seotud tingimuste ja kohustuste täitmist </w:delText>
        </w:r>
        <w:r w:rsidDel="00E457B6">
          <w:delText xml:space="preserve">koos projekti lõpparuandega või pärast projekti lõpparuande esitamist. Lõppmakse tehakse pärast seda, kui rakendusüksus on lõpparuande kinnitanud. </w:delText>
        </w:r>
      </w:del>
    </w:p>
    <w:p w14:paraId="40F6D232" w14:textId="77777777" w:rsidR="008A7E96" w:rsidRDefault="00591781" w:rsidP="00E457B6">
      <w:pPr>
        <w:spacing w:after="0" w:line="238" w:lineRule="auto"/>
        <w:ind w:left="742" w:hanging="708"/>
        <w:jc w:val="left"/>
      </w:pPr>
      <w:r>
        <w:t xml:space="preserve">10.8. Punktis 16.1. nimetatud tegevuse puhul koolituse osavõtjate nimekiri, millele märgitakse osavõtjate kontaktandmed ja juriidilise isiku registrikood, kui üritus on käsitatav vähese tähtsusega abina. </w:t>
      </w:r>
    </w:p>
    <w:p w14:paraId="57EA957D" w14:textId="77777777" w:rsidR="008A7E96" w:rsidRDefault="00591781">
      <w:pPr>
        <w:spacing w:after="14" w:line="259" w:lineRule="auto"/>
        <w:ind w:left="34" w:firstLine="0"/>
        <w:jc w:val="left"/>
      </w:pPr>
      <w:r>
        <w:t xml:space="preserve"> </w:t>
      </w:r>
    </w:p>
    <w:p w14:paraId="5D75C7A2" w14:textId="789B0C5F" w:rsidR="008A7E96" w:rsidRDefault="00591781">
      <w:pPr>
        <w:pStyle w:val="Pealkiri1"/>
        <w:tabs>
          <w:tab w:val="center" w:pos="1791"/>
        </w:tabs>
        <w:ind w:left="0" w:firstLine="0"/>
      </w:pPr>
      <w:r>
        <w:lastRenderedPageBreak/>
        <w:t xml:space="preserve">11. </w:t>
      </w:r>
      <w:r>
        <w:tab/>
        <w:t xml:space="preserve">Elluviija </w:t>
      </w:r>
      <w:ins w:id="114" w:author="Eerika Purgel" w:date="2024-09-05T15:56:00Z" w16du:dateUtc="2024-09-05T12:56:00Z">
        <w:r w:rsidR="00BD2AA1">
          <w:t xml:space="preserve">ja partnerite </w:t>
        </w:r>
      </w:ins>
      <w:r>
        <w:t>kohustused</w:t>
      </w:r>
      <w:r>
        <w:rPr>
          <w:b w:val="0"/>
          <w:i/>
        </w:rPr>
        <w:t xml:space="preserve"> </w:t>
      </w:r>
    </w:p>
    <w:p w14:paraId="0A7868EC" w14:textId="77777777" w:rsidR="008A7E96" w:rsidRDefault="00591781">
      <w:pPr>
        <w:ind w:left="19" w:firstLine="0"/>
      </w:pPr>
      <w:r>
        <w:t>11.1. Elluviijale</w:t>
      </w:r>
      <w:r>
        <w:rPr>
          <w:color w:val="202020"/>
        </w:rPr>
        <w:t xml:space="preserve"> kohaldatakse toetuse saaja kohta ühendmääruses sätestatut. </w:t>
      </w:r>
    </w:p>
    <w:p w14:paraId="485DDBC2" w14:textId="77777777" w:rsidR="008A7E96" w:rsidRDefault="00591781">
      <w:pPr>
        <w:ind w:left="765"/>
      </w:pPr>
      <w:r>
        <w:t xml:space="preserve">11.2. Tulenevalt Euroopa Parlamendi ja nõukogu 24. juuni 2021 määruse (EL) 2021/1060 artikli 73 punktist </w:t>
      </w:r>
      <w:del w:id="115" w:author="Eerika Purgel" w:date="2024-09-27T15:09:00Z" w16du:dateUtc="2024-09-27T12:09:00Z">
        <w:r w:rsidDel="00AB32FC">
          <w:delText>2</w:delText>
        </w:r>
      </w:del>
      <w:r>
        <w:t xml:space="preserve">j tuleb taristule, mille eluiga on vähemalt viis aastat, tagada kliimakindlus. </w:t>
      </w:r>
    </w:p>
    <w:p w14:paraId="53C479E4" w14:textId="479C22DD" w:rsidR="008A7E96" w:rsidRDefault="00591781">
      <w:pPr>
        <w:ind w:left="765"/>
      </w:pPr>
      <w:r>
        <w:t xml:space="preserve">11.3. Elluviija esitab rakendusüksusele info projekti kavandatavate, elluviidavate või lõpetatud riigihangete ja maksete kohta igal aastal 15. </w:t>
      </w:r>
      <w:ins w:id="116" w:author="Eerika Purgel" w:date="2024-06-18T10:24:00Z" w16du:dateUtc="2024-06-18T07:24:00Z">
        <w:r w:rsidR="008E00BA">
          <w:t>jaanuariks</w:t>
        </w:r>
      </w:ins>
      <w:del w:id="117" w:author="Eerika Purgel" w:date="2024-06-18T10:24:00Z" w16du:dateUtc="2024-06-18T07:24:00Z">
        <w:r w:rsidDel="008E00BA">
          <w:delText>detsembriks</w:delText>
        </w:r>
      </w:del>
      <w:r>
        <w:t xml:space="preserve"> ja 1. juuliks. </w:t>
      </w:r>
    </w:p>
    <w:p w14:paraId="3385068E" w14:textId="77777777" w:rsidR="008A7E96" w:rsidRDefault="00591781">
      <w:pPr>
        <w:ind w:left="765"/>
      </w:pPr>
      <w:r>
        <w:t xml:space="preserve">11.4. Elluviija tagab projekti väljundite ja tulemuse säilimise ning sihipärase kasutamise üldjuhul pärast projekti lõppmakse tegemist vähemalt 5 aasta jooksul. </w:t>
      </w:r>
    </w:p>
    <w:p w14:paraId="1159508D" w14:textId="77777777" w:rsidR="008A7E96" w:rsidRDefault="00591781">
      <w:pPr>
        <w:ind w:left="47" w:firstLine="0"/>
      </w:pPr>
      <w:r>
        <w:t xml:space="preserve">11.5. Elluviija arvestab tööde tegemisel ringmajanduse põhimõtetega. </w:t>
      </w:r>
    </w:p>
    <w:p w14:paraId="2A73F855" w14:textId="3FEA58B6" w:rsidR="008A7E96" w:rsidDel="00043EBF" w:rsidRDefault="00591781">
      <w:pPr>
        <w:spacing w:after="110"/>
        <w:ind w:left="765"/>
        <w:rPr>
          <w:del w:id="118" w:author="Eerika Purgel" w:date="2024-06-18T10:23:00Z" w16du:dateUtc="2024-06-18T07:23:00Z"/>
        </w:rPr>
      </w:pPr>
      <w:r>
        <w:t xml:space="preserve">11.6. </w:t>
      </w:r>
      <w:ins w:id="119" w:author="Eerika Purgel" w:date="2024-06-18T10:23:00Z" w16du:dateUtc="2024-06-18T07:23:00Z">
        <w:r w:rsidR="00043EBF">
          <w:t>Kui projektis osalevatele ettevõtjatele antav toetus on vähese tähtsusega abi Euroopa</w:t>
        </w:r>
        <w:r w:rsidR="00F864CB">
          <w:t xml:space="preserve"> </w:t>
        </w:r>
        <w:r w:rsidR="00043EBF">
          <w:t>Komisjoni määruse (EL) nr 2023/2831, milles käsitletakse Euroopa Liidu toimimise lepingu artiklite 107 ja 108 kohaldamist vähese tähtsusega abi suhtes (ELT L, 2023/2831, 15.12.2023) mõistes, järgi</w:t>
        </w:r>
      </w:ins>
      <w:ins w:id="120" w:author="Eerika Purgel" w:date="2024-06-18T10:38:00Z" w16du:dateUtc="2024-06-18T07:38:00Z">
        <w:r w:rsidR="00555F5A">
          <w:t>vad</w:t>
        </w:r>
      </w:ins>
      <w:ins w:id="121" w:author="Eerika Purgel" w:date="2024-06-18T10:23:00Z" w16du:dateUtc="2024-06-18T07:23:00Z">
        <w:r w:rsidR="00043EBF">
          <w:t xml:space="preserve"> elluviija </w:t>
        </w:r>
      </w:ins>
      <w:ins w:id="122" w:author="Eerika Purgel" w:date="2024-06-18T10:38:00Z" w16du:dateUtc="2024-06-18T07:38:00Z">
        <w:r w:rsidR="00555F5A">
          <w:t xml:space="preserve">ja partnerid </w:t>
        </w:r>
      </w:ins>
      <w:ins w:id="123" w:author="Eerika Purgel" w:date="2024-06-18T10:23:00Z" w16du:dateUtc="2024-06-18T07:23:00Z">
        <w:r w:rsidR="00043EBF">
          <w:t xml:space="preserve">toetuse andmisel nimetatud määruses sätestatut. Elluviija </w:t>
        </w:r>
      </w:ins>
      <w:ins w:id="124" w:author="Eerika Purgel" w:date="2024-06-18T10:38:00Z" w16du:dateUtc="2024-06-18T07:38:00Z">
        <w:r w:rsidR="00555F5A">
          <w:t xml:space="preserve">ja </w:t>
        </w:r>
      </w:ins>
      <w:ins w:id="125" w:author="Eerika Purgel" w:date="2024-06-18T10:39:00Z" w16du:dateUtc="2024-06-18T07:39:00Z">
        <w:r w:rsidR="00555F5A">
          <w:t>partnerid teavitavad</w:t>
        </w:r>
      </w:ins>
      <w:ins w:id="126" w:author="Eerika Purgel" w:date="2024-06-18T10:23:00Z" w16du:dateUtc="2024-06-18T07:23:00Z">
        <w:r w:rsidR="00043EBF">
          <w:t xml:space="preserve"> ettevõtjaid neile projekti käigus antavast vähese tähtsusega abist, selle suurusest ja tingimustest, pea</w:t>
        </w:r>
      </w:ins>
      <w:ins w:id="127" w:author="Eerika Purgel" w:date="2024-06-18T10:39:00Z" w16du:dateUtc="2024-06-18T07:39:00Z">
        <w:r w:rsidR="00555F5A">
          <w:t>vad</w:t>
        </w:r>
      </w:ins>
      <w:ins w:id="128" w:author="Eerika Purgel" w:date="2024-06-18T10:23:00Z" w16du:dateUtc="2024-06-18T07:23:00Z">
        <w:r w:rsidR="00043EBF">
          <w:t xml:space="preserve"> arvestust antava vähese tähtsusega abi kohta ning </w:t>
        </w:r>
      </w:ins>
      <w:ins w:id="129" w:author="Eerika Purgel" w:date="2024-06-18T10:39:00Z" w16du:dateUtc="2024-06-18T07:39:00Z">
        <w:r w:rsidR="00555F5A">
          <w:t xml:space="preserve">elluviija </w:t>
        </w:r>
      </w:ins>
      <w:ins w:id="130" w:author="Eerika Purgel" w:date="2024-06-18T10:23:00Z" w16du:dateUtc="2024-06-18T07:23:00Z">
        <w:r w:rsidR="00043EBF">
          <w:t>esitab sellekohase teabe rakendusüksusele koos kuludokumentidega.</w:t>
        </w:r>
      </w:ins>
      <w:del w:id="131" w:author="Eerika Purgel" w:date="2024-06-18T10:23:00Z" w16du:dateUtc="2024-06-18T07:23:00Z">
        <w:r w:rsidDel="00043EBF">
          <w:delText xml:space="preserve">Kui projektis osalevatele ettevõtjatele antav toetus on vähese tähtsusega abi Euroopa Komisjoni määruse (EL) nr 1407/2013, milles käsitletakse Euroopa Liidu toimimise lepingu artiklite 107 ja 108 kohaldamist vähese tähtsusega abi suhtes (ELT L 352, 24.12.2013, lk 1-8),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delText>
        </w:r>
      </w:del>
    </w:p>
    <w:p w14:paraId="76D4E5AF" w14:textId="20F83505" w:rsidR="00DC0E2E" w:rsidRPr="00DC0E2E" w:rsidRDefault="00DC0E2E" w:rsidP="00DC0E2E">
      <w:pPr>
        <w:pStyle w:val="pf0"/>
        <w:rPr>
          <w:ins w:id="132" w:author="Eerika Purgel" w:date="2024-09-05T15:47:00Z" w16du:dateUtc="2024-09-05T12:47:00Z"/>
        </w:rPr>
      </w:pPr>
      <w:bookmarkStart w:id="133" w:name="_Hlk176445229"/>
      <w:ins w:id="134" w:author="Eerika Purgel" w:date="2024-09-05T15:45:00Z" w16du:dateUtc="2024-09-05T12:45:00Z">
        <w:r w:rsidRPr="00DC0E2E">
          <w:t xml:space="preserve">11.7. </w:t>
        </w:r>
      </w:ins>
      <w:r w:rsidR="00591781" w:rsidRPr="00DC0E2E">
        <w:t xml:space="preserve"> </w:t>
      </w:r>
      <w:ins w:id="135" w:author="Eerika Purgel" w:date="2024-09-05T15:47:00Z" w16du:dateUtc="2024-09-05T12:47:00Z">
        <w:r w:rsidRPr="00DC0E2E">
          <w:rPr>
            <w:rStyle w:val="cf01"/>
            <w:rFonts w:ascii="Times New Roman" w:hAnsi="Times New Roman" w:cs="Times New Roman"/>
            <w:sz w:val="24"/>
            <w:szCs w:val="24"/>
          </w:rPr>
          <w:t xml:space="preserve">Elluviija </w:t>
        </w:r>
      </w:ins>
      <w:ins w:id="136" w:author="Eerika Purgel" w:date="2024-09-05T15:48:00Z" w16du:dateUtc="2024-09-05T12:48:00Z">
        <w:r w:rsidR="0055731A">
          <w:rPr>
            <w:rStyle w:val="cf01"/>
            <w:rFonts w:ascii="Times New Roman" w:hAnsi="Times New Roman" w:cs="Times New Roman"/>
            <w:sz w:val="24"/>
            <w:szCs w:val="24"/>
          </w:rPr>
          <w:t xml:space="preserve">ja partnerid </w:t>
        </w:r>
      </w:ins>
      <w:ins w:id="137" w:author="Eerika Purgel" w:date="2024-09-05T15:47:00Z" w16du:dateUtc="2024-09-05T12:47:00Z">
        <w:r w:rsidRPr="00DC0E2E">
          <w:rPr>
            <w:rStyle w:val="cf01"/>
            <w:rFonts w:ascii="Times New Roman" w:hAnsi="Times New Roman" w:cs="Times New Roman"/>
            <w:sz w:val="24"/>
            <w:szCs w:val="24"/>
          </w:rPr>
          <w:t>taga</w:t>
        </w:r>
      </w:ins>
      <w:ins w:id="138" w:author="Eerika Purgel" w:date="2024-09-05T15:48:00Z" w16du:dateUtc="2024-09-05T12:48:00Z">
        <w:r w:rsidR="0055731A">
          <w:rPr>
            <w:rStyle w:val="cf01"/>
            <w:rFonts w:ascii="Times New Roman" w:hAnsi="Times New Roman" w:cs="Times New Roman"/>
            <w:sz w:val="24"/>
            <w:szCs w:val="24"/>
          </w:rPr>
          <w:t>vad</w:t>
        </w:r>
      </w:ins>
      <w:ins w:id="139" w:author="Eerika Purgel" w:date="2024-09-05T15:47:00Z" w16du:dateUtc="2024-09-05T12:47:00Z">
        <w:r w:rsidRPr="00DC0E2E">
          <w:rPr>
            <w:rStyle w:val="cf01"/>
            <w:rFonts w:ascii="Times New Roman" w:hAnsi="Times New Roman" w:cs="Times New Roman"/>
            <w:sz w:val="24"/>
            <w:szCs w:val="24"/>
          </w:rPr>
          <w:t xml:space="preserve"> projektiga seotud koolituste ja muude sündmuste käigus ligipääsetavuse nelja peamise puudeliigi (nägemis-, kuulmis- intellekti-, ja liikumispuue) suhtes. </w:t>
        </w:r>
      </w:ins>
    </w:p>
    <w:p w14:paraId="112C6107" w14:textId="71BFD593" w:rsidR="00E54E8C" w:rsidRPr="00E54E8C" w:rsidRDefault="00E54E8C" w:rsidP="0055731A">
      <w:pPr>
        <w:spacing w:after="4"/>
        <w:ind w:left="47" w:firstLine="0"/>
        <w:rPr>
          <w:ins w:id="140" w:author="Eerika Purgel" w:date="2024-09-05T15:48:00Z" w16du:dateUtc="2024-09-05T12:48:00Z"/>
          <w:szCs w:val="24"/>
        </w:rPr>
      </w:pPr>
      <w:ins w:id="141" w:author="Eerika Purgel" w:date="2024-09-05T15:48:00Z" w16du:dateUtc="2024-09-05T12:48:00Z">
        <w:r w:rsidRPr="00E54E8C">
          <w:t>11.</w:t>
        </w:r>
        <w:r>
          <w:t>8</w:t>
        </w:r>
        <w:r w:rsidRPr="00E54E8C">
          <w:t xml:space="preserve">. Elluviija </w:t>
        </w:r>
      </w:ins>
      <w:ins w:id="142" w:author="Eerika Purgel" w:date="2024-09-05T15:49:00Z" w16du:dateUtc="2024-09-05T12:49:00Z">
        <w:r w:rsidR="0055731A">
          <w:t xml:space="preserve">ja partnerid </w:t>
        </w:r>
      </w:ins>
      <w:ins w:id="143" w:author="Eerika Purgel" w:date="2024-09-05T15:48:00Z" w16du:dateUtc="2024-09-05T12:48:00Z">
        <w:r w:rsidRPr="00E54E8C">
          <w:t xml:space="preserve">on kohustatud täitma teavitamisnõudeid vastavalt Vabariigi Valitsuse 12. mai 2022. a määruses nr 54 „Perioodi 2021–2027 ühtekuuluvus- ja </w:t>
        </w:r>
        <w:proofErr w:type="spellStart"/>
        <w:r w:rsidRPr="00E54E8C">
          <w:t>siseturvalisuspoliitika</w:t>
        </w:r>
        <w:proofErr w:type="spellEnd"/>
        <w:r w:rsidRPr="00E54E8C">
          <w:t xml:space="preserve"> fondide </w:t>
        </w:r>
        <w:r w:rsidRPr="00E54E8C">
          <w:rPr>
            <w:szCs w:val="24"/>
          </w:rPr>
          <w:t>vahendite andmisest avalikkuse teavitamine“ toodud nõuetele.</w:t>
        </w:r>
      </w:ins>
    </w:p>
    <w:p w14:paraId="29F83839" w14:textId="61546E82" w:rsidR="00BD2AA1" w:rsidRPr="0093781A" w:rsidRDefault="00BD2AA1" w:rsidP="00BD2AA1">
      <w:pPr>
        <w:pStyle w:val="pf0"/>
        <w:rPr>
          <w:ins w:id="144" w:author="Eerika Purgel" w:date="2024-09-05T16:01:00Z" w16du:dateUtc="2024-09-05T13:01:00Z"/>
        </w:rPr>
      </w:pPr>
      <w:bookmarkStart w:id="145" w:name="_Hlk176526304"/>
      <w:ins w:id="146" w:author="Eerika Purgel" w:date="2024-09-05T16:01:00Z" w16du:dateUtc="2024-09-05T13:01:00Z">
        <w:r w:rsidRPr="0093781A">
          <w:rPr>
            <w:rStyle w:val="cf01"/>
            <w:rFonts w:ascii="Times New Roman" w:hAnsi="Times New Roman" w:cs="Times New Roman"/>
            <w:sz w:val="24"/>
            <w:szCs w:val="24"/>
          </w:rPr>
          <w:t>11.9. Partnerite õigused ja kohustused on toodud ÜSS2021_2027 ja Ühendmääruses.</w:t>
        </w:r>
      </w:ins>
    </w:p>
    <w:bookmarkEnd w:id="133"/>
    <w:bookmarkEnd w:id="145"/>
    <w:p w14:paraId="3E0A96D1" w14:textId="607C6F58" w:rsidR="008A7E96" w:rsidDel="00934D57" w:rsidRDefault="008A7E96" w:rsidP="00043EBF">
      <w:pPr>
        <w:spacing w:after="110"/>
        <w:ind w:left="765"/>
        <w:rPr>
          <w:del w:id="147" w:author="Eerika Purgel" w:date="2024-06-18T10:23:00Z" w16du:dateUtc="2024-06-18T07:23:00Z"/>
        </w:rPr>
      </w:pPr>
    </w:p>
    <w:p w14:paraId="3748A3C5" w14:textId="77777777" w:rsidR="008A7E96" w:rsidRPr="00934D57" w:rsidRDefault="00591781" w:rsidP="00934D57">
      <w:pPr>
        <w:spacing w:after="110"/>
        <w:ind w:left="765"/>
        <w:rPr>
          <w:b/>
          <w:bCs/>
        </w:rPr>
      </w:pPr>
      <w:r w:rsidRPr="00934D57">
        <w:rPr>
          <w:b/>
          <w:bCs/>
        </w:rPr>
        <w:t xml:space="preserve">12. </w:t>
      </w:r>
      <w:r w:rsidRPr="00934D57">
        <w:rPr>
          <w:b/>
          <w:bCs/>
        </w:rPr>
        <w:tab/>
        <w:t xml:space="preserve">Riigihangete läbiviimise nõustamine ja kontrollimine </w:t>
      </w:r>
    </w:p>
    <w:p w14:paraId="013AA756" w14:textId="77777777" w:rsidR="00934D57" w:rsidRPr="00934D57" w:rsidRDefault="00934D57" w:rsidP="00934D57">
      <w:pPr>
        <w:ind w:left="47" w:firstLine="0"/>
        <w:rPr>
          <w:ins w:id="148" w:author="Eerika Purgel" w:date="2024-06-18T10:24:00Z" w16du:dateUtc="2024-06-18T07:24:00Z"/>
        </w:rPr>
      </w:pPr>
      <w:ins w:id="149" w:author="Eerika Purgel" w:date="2024-06-18T10:24:00Z" w16du:dateUtc="2024-06-18T07:24:00Z">
        <w:r w:rsidRPr="00934D57">
          <w:t xml:space="preserve">12.1. Elluviijal ja partneritel on õigus saada rakendusüksuselt riigihangete läbiviimiseks nõustamist. </w:t>
        </w:r>
      </w:ins>
    </w:p>
    <w:p w14:paraId="4232458A" w14:textId="77777777" w:rsidR="00934D57" w:rsidRPr="00934D57" w:rsidRDefault="00934D57" w:rsidP="00934D57">
      <w:pPr>
        <w:ind w:left="47" w:firstLine="0"/>
        <w:rPr>
          <w:ins w:id="150" w:author="Eerika Purgel" w:date="2024-06-18T10:24:00Z" w16du:dateUtc="2024-06-18T07:24:00Z"/>
        </w:rPr>
      </w:pPr>
      <w:ins w:id="151" w:author="Eerika Purgel" w:date="2024-06-18T10:24:00Z" w16du:dateUtc="2024-06-18T07:24:00Z">
        <w:r w:rsidRPr="00934D57">
          <w:t xml:space="preserve">12.2. Elluviija ja partnerid lisavad riigihangete registris rakendusüksuse töötaja riigihanke juurde vaatlejaks. </w:t>
        </w:r>
      </w:ins>
    </w:p>
    <w:p w14:paraId="1DA29AEC" w14:textId="77777777" w:rsidR="00934D57" w:rsidRPr="00934D57" w:rsidRDefault="00934D57" w:rsidP="00934D57">
      <w:pPr>
        <w:ind w:left="765"/>
        <w:rPr>
          <w:ins w:id="152" w:author="Eerika Purgel" w:date="2024-06-18T10:24:00Z" w16du:dateUtc="2024-06-18T07:24:00Z"/>
        </w:rPr>
      </w:pPr>
      <w:ins w:id="153" w:author="Eerika Purgel" w:date="2024-06-18T10:24:00Z" w16du:dateUtc="2024-06-18T07:24:00Z">
        <w:r w:rsidRPr="00934D57">
          <w:t xml:space="preserve">12.3. Elluviija ja partnerid teavitavad rakendusüksust viivitamata hankelepingu sõlmimisest ja teevad rakendusüksusele sõlmitud hankelepingu kättesaadavaks. </w:t>
        </w:r>
      </w:ins>
    </w:p>
    <w:p w14:paraId="75AD3BD1" w14:textId="77777777" w:rsidR="00934D57" w:rsidRDefault="00934D57" w:rsidP="00934D57">
      <w:pPr>
        <w:ind w:left="47" w:firstLine="0"/>
        <w:rPr>
          <w:ins w:id="154" w:author="Eerika Purgel" w:date="2024-06-18T10:24:00Z" w16du:dateUtc="2024-06-18T07:24:00Z"/>
        </w:rPr>
      </w:pPr>
      <w:ins w:id="155" w:author="Eerika Purgel" w:date="2024-06-18T10:24:00Z" w16du:dateUtc="2024-06-18T07:24:00Z">
        <w:r w:rsidRPr="00934D57">
          <w:t>12.4. Elluviija ja partnerid esitavad rakendusüksusele teabe hankelepingu muudatuste ja selle põhjenduste kohta</w:t>
        </w:r>
      </w:ins>
    </w:p>
    <w:p w14:paraId="78BFA038" w14:textId="4547FC77" w:rsidR="008A7E96" w:rsidDel="00934D57" w:rsidRDefault="00591781" w:rsidP="00934D57">
      <w:pPr>
        <w:ind w:left="47" w:firstLine="0"/>
        <w:rPr>
          <w:del w:id="156" w:author="Eerika Purgel" w:date="2024-06-18T10:24:00Z" w16du:dateUtc="2024-06-18T07:24:00Z"/>
        </w:rPr>
      </w:pPr>
      <w:del w:id="157" w:author="Eerika Purgel" w:date="2024-06-18T10:24:00Z" w16du:dateUtc="2024-06-18T07:24:00Z">
        <w:r w:rsidDel="00934D57">
          <w:delText xml:space="preserve">12.1. Elluviijal on õigus saada rakendusüksuselt riigihangete läbiviimiseks nõustamist. </w:delText>
        </w:r>
      </w:del>
    </w:p>
    <w:p w14:paraId="6A727482" w14:textId="3CE46191" w:rsidR="008A7E96" w:rsidDel="00934D57" w:rsidRDefault="00591781">
      <w:pPr>
        <w:ind w:left="47" w:firstLine="0"/>
        <w:rPr>
          <w:del w:id="158" w:author="Eerika Purgel" w:date="2024-06-18T10:24:00Z" w16du:dateUtc="2024-06-18T07:24:00Z"/>
        </w:rPr>
      </w:pPr>
      <w:del w:id="159" w:author="Eerika Purgel" w:date="2024-06-18T10:24:00Z" w16du:dateUtc="2024-06-18T07:24:00Z">
        <w:r w:rsidDel="00934D57">
          <w:delText xml:space="preserve">12.2. Elluviija lisab riigihangete registris rakendusüksuse töötaja riigihanke juurde vaatlejaks. </w:delText>
        </w:r>
      </w:del>
    </w:p>
    <w:p w14:paraId="43EC9C48" w14:textId="6006241C" w:rsidR="008A7E96" w:rsidDel="00934D57" w:rsidRDefault="00591781">
      <w:pPr>
        <w:ind w:left="765"/>
        <w:rPr>
          <w:del w:id="160" w:author="Eerika Purgel" w:date="2024-06-18T10:24:00Z" w16du:dateUtc="2024-06-18T07:24:00Z"/>
        </w:rPr>
      </w:pPr>
      <w:del w:id="161" w:author="Eerika Purgel" w:date="2024-06-18T10:24:00Z" w16du:dateUtc="2024-06-18T07:24:00Z">
        <w:r w:rsidDel="00934D57">
          <w:delText xml:space="preserve">12.3. Elluviija teavitab rakendusüksust viivitamata hankelepingu sõlmimisest ja teeb rakendusüksusele sõlmitud hankelepingu kättesaadavaks. </w:delText>
        </w:r>
      </w:del>
    </w:p>
    <w:p w14:paraId="67345610" w14:textId="443004F3" w:rsidR="008A7E96" w:rsidDel="00934D57" w:rsidRDefault="00591781">
      <w:pPr>
        <w:ind w:left="765"/>
        <w:rPr>
          <w:del w:id="162" w:author="Eerika Purgel" w:date="2024-06-18T10:24:00Z" w16du:dateUtc="2024-06-18T07:24:00Z"/>
        </w:rPr>
      </w:pPr>
      <w:del w:id="163" w:author="Eerika Purgel" w:date="2024-06-18T10:24:00Z" w16du:dateUtc="2024-06-18T07:24:00Z">
        <w:r w:rsidDel="00934D57">
          <w:delText xml:space="preserve">12.4. Elluviija esitab rakendusüksusele teabe hankelepingu muudatuste ja selle põhjenduste kohta. </w:delText>
        </w:r>
      </w:del>
    </w:p>
    <w:p w14:paraId="5DD690D5" w14:textId="77777777" w:rsidR="008A7E96" w:rsidRDefault="00591781">
      <w:pPr>
        <w:spacing w:after="14" w:line="259" w:lineRule="auto"/>
        <w:ind w:left="62" w:firstLine="0"/>
        <w:jc w:val="left"/>
      </w:pPr>
      <w:r>
        <w:t xml:space="preserve"> </w:t>
      </w:r>
    </w:p>
    <w:p w14:paraId="0B7F203C" w14:textId="77777777" w:rsidR="008A7E96" w:rsidRDefault="00591781">
      <w:pPr>
        <w:pStyle w:val="Pealkiri1"/>
        <w:tabs>
          <w:tab w:val="center" w:pos="2102"/>
        </w:tabs>
        <w:ind w:left="0" w:firstLine="0"/>
      </w:pPr>
      <w:r>
        <w:t xml:space="preserve">13. </w:t>
      </w:r>
      <w:r>
        <w:tab/>
        <w:t xml:space="preserve">Tegevuste elluviimise seire </w:t>
      </w:r>
    </w:p>
    <w:p w14:paraId="27046402" w14:textId="77777777" w:rsidR="008A7E96" w:rsidRDefault="00591781">
      <w:pPr>
        <w:ind w:left="765"/>
      </w:pPr>
      <w:r>
        <w:t xml:space="preserve">13.1. Projekti elluviija esitab rakendusüksusele vahearuanded ja lõpparuande e-toetuse keskkonna kaudu. </w:t>
      </w:r>
    </w:p>
    <w:p w14:paraId="6E7D5BC4" w14:textId="77777777" w:rsidR="008A7E96" w:rsidRDefault="00591781">
      <w:pPr>
        <w:ind w:left="765"/>
      </w:pPr>
      <w:r>
        <w:lastRenderedPageBreak/>
        <w:t xml:space="preserve">13.2. Projekti vahearuanne sisaldab vähemalt projekti aruandlusperioodi tegevuste ülevaadet, teavet väljund- ning tulemusnäitaja saavutamise kohta ning hinnangut väljund- ning tulemusnäitaja 2024. ja 2029. a sihttasemete saavutamise võimalikkuse kohta. </w:t>
      </w:r>
    </w:p>
    <w:p w14:paraId="5A367380" w14:textId="77777777" w:rsidR="008A7E96" w:rsidRDefault="00591781">
      <w:pPr>
        <w:ind w:left="765"/>
      </w:pPr>
      <w:r>
        <w:t xml:space="preserve">13.3. Projekti elluviija esitab projekti vahearuande projekti iga rakendamise aasta kohta hiljemalt sama aasta 31.detsembriks. Rakendusüksuse nõudmisel tihemini. </w:t>
      </w:r>
    </w:p>
    <w:p w14:paraId="75F9D4BB" w14:textId="77777777" w:rsidR="008A7E96" w:rsidRDefault="00591781">
      <w:pPr>
        <w:ind w:left="765"/>
      </w:pPr>
      <w:r>
        <w:t xml:space="preserve">13.4. 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 </w:t>
      </w:r>
    </w:p>
    <w:p w14:paraId="0C6304F8" w14:textId="77777777" w:rsidR="008A7E96" w:rsidRDefault="00591781">
      <w:pPr>
        <w:ind w:left="765"/>
      </w:pPr>
      <w:r>
        <w:t xml:space="preserve">13.5. Vahe- ja lõpparuandes tuuakse välja Vabariigi Valitsuse 12.05.2022 määruses nr 54: „Perioodi 2021–2027 ühtekuuluvus- ja </w:t>
      </w:r>
      <w:proofErr w:type="spellStart"/>
      <w:r>
        <w:t>siseturvalisuspoliitika</w:t>
      </w:r>
      <w:proofErr w:type="spellEnd"/>
      <w:r>
        <w:t xml:space="preserve"> fondide vahendite andmisest avalikkuse teavitamine“ sätestatud info teavitusnõude täitmiseks tehtud tegevuste kohta.</w:t>
      </w:r>
      <w:r>
        <w:rPr>
          <w:b/>
        </w:rPr>
        <w:t xml:space="preserve"> </w:t>
      </w:r>
    </w:p>
    <w:p w14:paraId="4DC25B76" w14:textId="1175ECC6" w:rsidR="008A7E96" w:rsidRDefault="00591781">
      <w:pPr>
        <w:ind w:left="47" w:firstLine="0"/>
      </w:pPr>
      <w:r>
        <w:t xml:space="preserve">13.6. </w:t>
      </w:r>
      <w:bookmarkStart w:id="164" w:name="_Hlk163836101"/>
      <w:ins w:id="165" w:author="Eerika Purgel" w:date="2024-06-18T10:25:00Z" w16du:dateUtc="2024-06-18T07:25:00Z">
        <w:r w:rsidR="00CC49ED">
          <w:t>Projekti elluviija esitab projekti lõpparuande vastavalt punktis 10.7 kirjeldatule</w:t>
        </w:r>
      </w:ins>
      <w:bookmarkEnd w:id="164"/>
      <w:del w:id="166" w:author="Eerika Purgel" w:date="2024-06-18T10:25:00Z" w16du:dateUtc="2024-06-18T07:25:00Z">
        <w:r w:rsidDel="00CC49ED">
          <w:delText>Projekti elluviija esitab projekti lõpparuande hiljemalt koos viimase maksetaotlusega</w:delText>
        </w:r>
      </w:del>
      <w:r>
        <w:t xml:space="preserve">. </w:t>
      </w:r>
    </w:p>
    <w:p w14:paraId="343B8EA4" w14:textId="77777777" w:rsidR="008A7E96" w:rsidRDefault="00591781">
      <w:pPr>
        <w:ind w:left="765"/>
      </w:pPr>
      <w:r>
        <w:t xml:space="preserve">13.7. Rakendusüksusel on õigus toetuse sihipärase kasutamise hindamiseks nõuda elluviijalt aruannete esitamist projekti viimase makse tegemisele perioodile järgneva viie aasta jooksul. </w:t>
      </w:r>
    </w:p>
    <w:p w14:paraId="6BDBFC12" w14:textId="77777777" w:rsidR="008A7E96" w:rsidRDefault="00591781">
      <w:pPr>
        <w:spacing w:after="14" w:line="259" w:lineRule="auto"/>
        <w:ind w:left="67" w:firstLine="0"/>
        <w:jc w:val="left"/>
      </w:pPr>
      <w:r>
        <w:t xml:space="preserve"> </w:t>
      </w:r>
    </w:p>
    <w:p w14:paraId="71623E37" w14:textId="77777777" w:rsidR="008A7E96" w:rsidRDefault="00591781">
      <w:pPr>
        <w:tabs>
          <w:tab w:val="center" w:pos="3054"/>
        </w:tabs>
        <w:spacing w:after="14"/>
        <w:ind w:left="0" w:firstLine="0"/>
        <w:jc w:val="left"/>
      </w:pPr>
      <w:r>
        <w:rPr>
          <w:b/>
        </w:rPr>
        <w:t xml:space="preserve">14. </w:t>
      </w:r>
      <w:r>
        <w:rPr>
          <w:b/>
        </w:rPr>
        <w:tab/>
        <w:t>Finantskorrektsiooni tegemise alused ja kord</w:t>
      </w:r>
      <w:r>
        <w:t xml:space="preserve"> </w:t>
      </w:r>
    </w:p>
    <w:p w14:paraId="60F9B199" w14:textId="77777777" w:rsidR="008A7E96" w:rsidRDefault="00591781">
      <w:pPr>
        <w:ind w:left="47" w:firstLine="0"/>
      </w:pPr>
      <w:r>
        <w:t xml:space="preserve">Finantskorrektsioon tehakse ühendmääruse 7. peatüki kohaselt. </w:t>
      </w:r>
    </w:p>
    <w:p w14:paraId="661F30E4" w14:textId="77777777" w:rsidR="008A7E96" w:rsidRDefault="00591781">
      <w:pPr>
        <w:spacing w:after="9" w:line="259" w:lineRule="auto"/>
        <w:ind w:left="34" w:firstLine="0"/>
        <w:jc w:val="left"/>
      </w:pPr>
      <w:r>
        <w:rPr>
          <w:b/>
        </w:rPr>
        <w:t xml:space="preserve"> </w:t>
      </w:r>
    </w:p>
    <w:p w14:paraId="55A393C3" w14:textId="77777777" w:rsidR="008A7E96" w:rsidRDefault="00591781">
      <w:pPr>
        <w:pStyle w:val="Pealkiri1"/>
        <w:tabs>
          <w:tab w:val="center" w:pos="1558"/>
        </w:tabs>
        <w:ind w:left="0" w:firstLine="0"/>
      </w:pPr>
      <w:r>
        <w:t xml:space="preserve">15. </w:t>
      </w:r>
      <w:r>
        <w:tab/>
        <w:t xml:space="preserve">Vaide esitamine </w:t>
      </w:r>
    </w:p>
    <w:p w14:paraId="7F68801F" w14:textId="44F8B282" w:rsidR="008A7E96" w:rsidRDefault="00591781">
      <w:pPr>
        <w:ind w:left="47" w:firstLine="0"/>
      </w:pPr>
      <w:r>
        <w:t>Rakendusüksuse toimingu või otsuse peale esitatakse enne halduskohtusse kaebuse esitamist vaie rakendusüksusele vastavalt ÜSS2021</w:t>
      </w:r>
      <w:ins w:id="167" w:author="Eerika Purgel" w:date="2024-10-30T07:44:00Z" w16du:dateUtc="2024-10-30T05:44:00Z">
        <w:r w:rsidR="0072657F">
          <w:t>_</w:t>
        </w:r>
      </w:ins>
      <w:del w:id="168" w:author="Eerika Purgel" w:date="2024-10-30T07:44:00Z" w16du:dateUtc="2024-10-30T05:44:00Z">
        <w:r w:rsidDel="0072657F">
          <w:delText>-</w:delText>
        </w:r>
      </w:del>
      <w:r>
        <w:t xml:space="preserve">2027 §-le 31. Vaie vaadatakse läbi haldusmenetluse seaduses sätestatud korras. </w:t>
      </w:r>
    </w:p>
    <w:p w14:paraId="67080EC2" w14:textId="77777777" w:rsidR="008A7E96" w:rsidRDefault="00591781">
      <w:pPr>
        <w:spacing w:after="14" w:line="259" w:lineRule="auto"/>
        <w:ind w:left="53" w:firstLine="0"/>
        <w:jc w:val="left"/>
      </w:pPr>
      <w:r>
        <w:t xml:space="preserve"> </w:t>
      </w:r>
    </w:p>
    <w:p w14:paraId="3B2B1F17" w14:textId="77777777" w:rsidR="008A7E96" w:rsidRDefault="00591781">
      <w:pPr>
        <w:pStyle w:val="Pealkiri1"/>
        <w:tabs>
          <w:tab w:val="center" w:pos="1880"/>
        </w:tabs>
        <w:ind w:left="0" w:firstLine="0"/>
      </w:pPr>
      <w:r>
        <w:t xml:space="preserve">16. </w:t>
      </w:r>
      <w:r>
        <w:tab/>
        <w:t xml:space="preserve">Vähese tähtsusega abi </w:t>
      </w:r>
    </w:p>
    <w:p w14:paraId="40978EB7" w14:textId="77777777" w:rsidR="00583175" w:rsidRPr="00583175" w:rsidRDefault="00583175" w:rsidP="00583175">
      <w:pPr>
        <w:spacing w:after="5"/>
        <w:ind w:left="10" w:hanging="10"/>
        <w:rPr>
          <w:ins w:id="169" w:author="Eerika Purgel" w:date="2024-04-02T14:51:00Z"/>
        </w:rPr>
      </w:pPr>
      <w:bookmarkStart w:id="170" w:name="_Hlk162961353"/>
      <w:ins w:id="171" w:author="Eerika Purgel" w:date="2024-04-02T14:51:00Z">
        <w:r w:rsidRPr="00583175">
          <w:rPr>
            <w:color w:val="202020"/>
          </w:rPr>
          <w:t>16.1. Punktis 3.1. nimetatud koolituste läbiviimine tuleb lugeda vähese tähtsusega abiks koolitatavatele konkurentsiseaduse § 33 lõike 1 mõistes, kui koolitustel käsitletakse keskkonnamõjude- või keskkonnamõjude strateegilise hindamise või planeeringute läbiviimist ning koolitatavad on ettevõtjate esindajad või töötajad.</w:t>
        </w:r>
      </w:ins>
    </w:p>
    <w:p w14:paraId="114AD9A0" w14:textId="77777777" w:rsidR="00583175" w:rsidRPr="00583175" w:rsidRDefault="00583175" w:rsidP="00583175">
      <w:pPr>
        <w:rPr>
          <w:ins w:id="172" w:author="Eerika Purgel" w:date="2024-04-02T14:51:00Z"/>
          <w:color w:val="202020"/>
        </w:rPr>
      </w:pPr>
      <w:ins w:id="173" w:author="Eerika Purgel" w:date="2024-04-02T14:51:00Z">
        <w:r w:rsidRPr="00583175">
          <w:rPr>
            <w:color w:val="202020"/>
          </w:rPr>
          <w:t>16.2. Vähese tähtsusega abi andmise lubatavust ettevõtjatele kontrollib elluviija pärast nende</w:t>
        </w:r>
      </w:ins>
    </w:p>
    <w:p w14:paraId="7F8B8C1D" w14:textId="77777777" w:rsidR="00583175" w:rsidRPr="00583175" w:rsidRDefault="00583175" w:rsidP="00583175">
      <w:pPr>
        <w:rPr>
          <w:ins w:id="174" w:author="Eerika Purgel" w:date="2024-04-02T14:51:00Z"/>
        </w:rPr>
      </w:pPr>
      <w:ins w:id="175" w:author="Eerika Purgel" w:date="2024-04-02T14:51:00Z">
        <w:r w:rsidRPr="00583175">
          <w:rPr>
            <w:color w:val="202020"/>
          </w:rPr>
          <w:t>registreerimist koolitusele ning enne koolituse algust.</w:t>
        </w:r>
        <w:r w:rsidRPr="00583175">
          <w:t xml:space="preserve"> Kui ettevõtjal ei ole piisavalt vähese tähtsusega </w:t>
        </w:r>
      </w:ins>
    </w:p>
    <w:p w14:paraId="278B2F32" w14:textId="77777777" w:rsidR="00583175" w:rsidRPr="00583175" w:rsidRDefault="00583175" w:rsidP="00583175">
      <w:pPr>
        <w:rPr>
          <w:ins w:id="176" w:author="Eerika Purgel" w:date="2024-04-02T14:51:00Z"/>
        </w:rPr>
      </w:pPr>
      <w:ins w:id="177" w:author="Eerika Purgel" w:date="2024-04-02T14:51:00Z">
        <w:r w:rsidRPr="00583175">
          <w:t>abi vaba jääki, siis ettevõtja esindajad või töötajad ei saa koolitusel osaleda</w:t>
        </w:r>
        <w:r w:rsidRPr="00583175">
          <w:rPr>
            <w:color w:val="202020"/>
          </w:rPr>
          <w:t>.</w:t>
        </w:r>
      </w:ins>
    </w:p>
    <w:p w14:paraId="219E51FB" w14:textId="77777777" w:rsidR="00583175" w:rsidRPr="00583175" w:rsidRDefault="00583175" w:rsidP="00583175">
      <w:pPr>
        <w:spacing w:after="5"/>
        <w:ind w:left="10" w:hanging="10"/>
        <w:rPr>
          <w:ins w:id="178" w:author="Eerika Purgel" w:date="2024-04-02T14:51:00Z"/>
        </w:rPr>
      </w:pPr>
      <w:ins w:id="179" w:author="Eerika Purgel" w:date="2024-04-02T14:51:00Z">
        <w:r w:rsidRPr="00583175">
          <w:rPr>
            <w:color w:val="202020"/>
          </w:rPr>
          <w:t xml:space="preserve">16.3. </w:t>
        </w:r>
        <w:r w:rsidRPr="00583175">
          <w:t>Ühele ettevõtjale kõigist allikatest antud vähese tähtsusega abi ei tohi kolme aasta jooksul ületada 300 000 eurot.</w:t>
        </w:r>
      </w:ins>
    </w:p>
    <w:p w14:paraId="51BBC23B" w14:textId="77777777" w:rsidR="00583175" w:rsidRPr="00583175" w:rsidRDefault="00583175" w:rsidP="00583175">
      <w:pPr>
        <w:rPr>
          <w:ins w:id="180" w:author="Eerika Purgel" w:date="2024-04-02T14:51:00Z"/>
          <w:color w:val="202020"/>
        </w:rPr>
      </w:pPr>
      <w:ins w:id="181" w:author="Eerika Purgel" w:date="2024-04-02T14:51:00Z">
        <w:r w:rsidRPr="00583175">
          <w:rPr>
            <w:color w:val="202020"/>
          </w:rPr>
          <w:t xml:space="preserve">16.4. Vähese tähtsusega abi ei anta Euroopa Komisjoni määruse (EL) </w:t>
        </w:r>
        <w:r w:rsidRPr="00583175">
          <w:t xml:space="preserve">2023/2831 </w:t>
        </w:r>
        <w:r w:rsidRPr="00583175">
          <w:rPr>
            <w:color w:val="202020"/>
          </w:rPr>
          <w:t xml:space="preserve">artikli 1 lõikes 1 </w:t>
        </w:r>
      </w:ins>
    </w:p>
    <w:p w14:paraId="2B17262E" w14:textId="77777777" w:rsidR="00583175" w:rsidRPr="00583175" w:rsidRDefault="00583175" w:rsidP="00583175">
      <w:pPr>
        <w:rPr>
          <w:ins w:id="182" w:author="Eerika Purgel" w:date="2024-04-02T14:51:00Z"/>
        </w:rPr>
      </w:pPr>
      <w:ins w:id="183" w:author="Eerika Purgel" w:date="2024-04-02T14:51:00Z">
        <w:r w:rsidRPr="00583175">
          <w:rPr>
            <w:color w:val="202020"/>
          </w:rPr>
          <w:t xml:space="preserve">sätestatud juhtudel. </w:t>
        </w:r>
      </w:ins>
    </w:p>
    <w:p w14:paraId="322076E6" w14:textId="77777777" w:rsidR="00583175" w:rsidRPr="00583175" w:rsidRDefault="00583175" w:rsidP="00583175">
      <w:pPr>
        <w:rPr>
          <w:ins w:id="184" w:author="Eerika Purgel" w:date="2024-04-02T14:51:00Z"/>
          <w:color w:val="202020"/>
        </w:rPr>
      </w:pPr>
      <w:ins w:id="185" w:author="Eerika Purgel" w:date="2024-04-02T14:51:00Z">
        <w:r w:rsidRPr="00583175">
          <w:rPr>
            <w:color w:val="202020"/>
          </w:rPr>
          <w:t xml:space="preserve">16.5. Vähese tähtsusega abi suuruse arvestamisel loetakse üheks ettevõtjaks sellised ettevõtjad, kes </w:t>
        </w:r>
      </w:ins>
    </w:p>
    <w:p w14:paraId="227E1446" w14:textId="77777777" w:rsidR="00583175" w:rsidRPr="00583175" w:rsidRDefault="00583175" w:rsidP="00583175">
      <w:pPr>
        <w:rPr>
          <w:ins w:id="186" w:author="Eerika Purgel" w:date="2024-04-02T14:51:00Z"/>
        </w:rPr>
      </w:pPr>
      <w:ins w:id="187" w:author="Eerika Purgel" w:date="2024-04-02T14:51:00Z">
        <w:r w:rsidRPr="00583175">
          <w:rPr>
            <w:color w:val="202020"/>
          </w:rPr>
          <w:t xml:space="preserve">on omavahel seotud Euroopa Komisjoni määruse (EL) </w:t>
        </w:r>
        <w:r w:rsidRPr="00583175">
          <w:t xml:space="preserve">2023/2831 </w:t>
        </w:r>
        <w:r w:rsidRPr="00583175">
          <w:rPr>
            <w:color w:val="202020"/>
          </w:rPr>
          <w:t xml:space="preserve">artikli 2 lõike 2 kohaselt. </w:t>
        </w:r>
      </w:ins>
    </w:p>
    <w:p w14:paraId="59DC762E" w14:textId="77777777" w:rsidR="00583175" w:rsidRPr="00583175" w:rsidRDefault="00583175" w:rsidP="00583175">
      <w:pPr>
        <w:rPr>
          <w:ins w:id="188" w:author="Eerika Purgel" w:date="2024-04-02T14:51:00Z"/>
          <w:color w:val="202020"/>
        </w:rPr>
      </w:pPr>
      <w:ins w:id="189" w:author="Eerika Purgel" w:date="2024-04-02T14:51:00Z">
        <w:r w:rsidRPr="00583175">
          <w:rPr>
            <w:color w:val="202020"/>
          </w:rPr>
          <w:t xml:space="preserve">16.6. Toetuse andmisel võetakse arvesse Euroopa Komisjoni määruse (EL) </w:t>
        </w:r>
        <w:r w:rsidRPr="00583175">
          <w:t xml:space="preserve">2023/2831 </w:t>
        </w:r>
        <w:r w:rsidRPr="00583175">
          <w:rPr>
            <w:color w:val="202020"/>
          </w:rPr>
          <w:t xml:space="preserve">artiklis 5 </w:t>
        </w:r>
      </w:ins>
    </w:p>
    <w:p w14:paraId="79AE97C0" w14:textId="77777777" w:rsidR="00583175" w:rsidRPr="00583175" w:rsidRDefault="00583175" w:rsidP="00583175">
      <w:pPr>
        <w:rPr>
          <w:ins w:id="190" w:author="Eerika Purgel" w:date="2024-04-02T14:51:00Z"/>
        </w:rPr>
      </w:pPr>
      <w:ins w:id="191" w:author="Eerika Purgel" w:date="2024-04-02T14:51:00Z">
        <w:r w:rsidRPr="00583175">
          <w:rPr>
            <w:color w:val="202020"/>
          </w:rPr>
          <w:t xml:space="preserve">sätestatud eesmärkideks antava vähese tähtsusega abi. </w:t>
        </w:r>
      </w:ins>
    </w:p>
    <w:p w14:paraId="3A00A72C" w14:textId="77777777" w:rsidR="00583175" w:rsidRPr="00583175" w:rsidRDefault="00583175" w:rsidP="00583175">
      <w:pPr>
        <w:ind w:left="746"/>
        <w:rPr>
          <w:ins w:id="192" w:author="Eerika Purgel" w:date="2024-04-02T14:51:00Z"/>
        </w:rPr>
      </w:pPr>
      <w:ins w:id="193" w:author="Eerika Purgel" w:date="2024-04-02T14:51:00Z">
        <w:r w:rsidRPr="00583175">
          <w:t xml:space="preserve">16.7. Kui toetus on vähese tähtsusega abi, kannab rakendusüksus toetuse pärast väljamakse tegemist </w:t>
        </w:r>
      </w:ins>
    </w:p>
    <w:p w14:paraId="461A17BA" w14:textId="77777777" w:rsidR="00583175" w:rsidRPr="00583175" w:rsidRDefault="00583175" w:rsidP="00583175">
      <w:pPr>
        <w:ind w:left="746"/>
        <w:rPr>
          <w:ins w:id="194" w:author="Eerika Purgel" w:date="2024-04-02T14:51:00Z"/>
        </w:rPr>
      </w:pPr>
      <w:ins w:id="195" w:author="Eerika Purgel" w:date="2024-04-02T14:51:00Z">
        <w:r w:rsidRPr="00583175">
          <w:t xml:space="preserve">selle </w:t>
        </w:r>
        <w:proofErr w:type="spellStart"/>
        <w:r w:rsidRPr="00583175">
          <w:t>riigiabi</w:t>
        </w:r>
        <w:proofErr w:type="spellEnd"/>
        <w:r w:rsidRPr="00583175">
          <w:t xml:space="preserve"> ja vähese tähtsusega abi registrisse kui vähese tähtsusega abi. </w:t>
        </w:r>
      </w:ins>
    </w:p>
    <w:p w14:paraId="720D251E" w14:textId="77777777" w:rsidR="00583175" w:rsidRPr="00583175" w:rsidRDefault="00583175" w:rsidP="00583175">
      <w:pPr>
        <w:ind w:left="746"/>
        <w:rPr>
          <w:ins w:id="196" w:author="Eerika Purgel" w:date="2024-04-02T14:51:00Z"/>
        </w:rPr>
      </w:pPr>
      <w:ins w:id="197" w:author="Eerika Purgel" w:date="2024-04-02T14:51:00Z">
        <w:r w:rsidRPr="00583175">
          <w:t xml:space="preserve">16.8. Rakendusüksus säilitab vähese tähtsusega abi andmisega seotud dokumente kümme aastat </w:t>
        </w:r>
      </w:ins>
    </w:p>
    <w:p w14:paraId="7D55D4F9" w14:textId="77777777" w:rsidR="00583175" w:rsidRPr="00583175" w:rsidRDefault="00583175" w:rsidP="00583175">
      <w:pPr>
        <w:ind w:left="746"/>
        <w:rPr>
          <w:ins w:id="198" w:author="Eerika Purgel" w:date="2024-04-02T14:51:00Z"/>
        </w:rPr>
      </w:pPr>
      <w:ins w:id="199" w:author="Eerika Purgel" w:date="2024-04-02T14:51:00Z">
        <w:r w:rsidRPr="00583175">
          <w:t>alates päevast, mil elluviija andis käesoleva käskkirja alusel viimast korda üksikabi.“;</w:t>
        </w:r>
      </w:ins>
    </w:p>
    <w:p w14:paraId="00547D71" w14:textId="6D271E3F" w:rsidR="008A7E96" w:rsidDel="00583175" w:rsidRDefault="00591781">
      <w:pPr>
        <w:ind w:left="737"/>
        <w:rPr>
          <w:del w:id="200" w:author="Eerika Purgel" w:date="2024-04-02T14:51:00Z"/>
        </w:rPr>
      </w:pPr>
      <w:del w:id="201" w:author="Eerika Purgel" w:date="2024-04-02T14:51:00Z">
        <w:r w:rsidDel="00583175">
          <w:rPr>
            <w:color w:val="202020"/>
          </w:rPr>
          <w:delText xml:space="preserve">16.1. Punktis 3.1. </w:delText>
        </w:r>
      </w:del>
      <w:del w:id="202" w:author="Eerika Purgel" w:date="2024-04-02T14:41:00Z">
        <w:r w:rsidDel="007B7043">
          <w:rPr>
            <w:color w:val="202020"/>
          </w:rPr>
          <w:delText>a)</w:delText>
        </w:r>
      </w:del>
      <w:del w:id="203" w:author="Eerika Purgel" w:date="2024-04-02T14:51:00Z">
        <w:r w:rsidDel="00583175">
          <w:rPr>
            <w:color w:val="202020"/>
          </w:rPr>
          <w:delText xml:space="preserve"> nimetatud koolituste läbiviimine tuleb lugeda vähese tähtsusega abiks koolitatavatele konkurentsiseaduse § 33 lõike 1 mõistes, kui koolitustel käsitletakse keskkonnamõjude- või keskkonnamõjude strateegilise hindamise või planeeringute läbiviimist ning koolitatavad on ettevõtjate esindajad või töötajad. </w:delText>
        </w:r>
      </w:del>
    </w:p>
    <w:p w14:paraId="445D017C" w14:textId="4C84EA0A" w:rsidR="008A7E96" w:rsidDel="00583175" w:rsidRDefault="00591781">
      <w:pPr>
        <w:ind w:left="737"/>
        <w:rPr>
          <w:del w:id="204" w:author="Eerika Purgel" w:date="2024-04-02T14:51:00Z"/>
        </w:rPr>
      </w:pPr>
      <w:del w:id="205" w:author="Eerika Purgel" w:date="2024-04-02T14:51:00Z">
        <w:r w:rsidDel="00583175">
          <w:rPr>
            <w:color w:val="202020"/>
          </w:rPr>
          <w:lastRenderedPageBreak/>
          <w:delText>16.2. Vähese tähtsusega abi andmise lubatavust ettevõtjatele kontrollib elluviija pärast nende registreerimist koolitusele ning enne koolituse algust.</w:delText>
        </w:r>
        <w:r w:rsidDel="00583175">
          <w:delText xml:space="preserve"> Kui ettevõtjal ei ole piisavalt vähese tähtsusega abi vaba jääki, siis ettevõtja esindajad või töötajad ei saa koolitusel osaleda</w:delText>
        </w:r>
        <w:r w:rsidDel="00583175">
          <w:rPr>
            <w:color w:val="202020"/>
          </w:rPr>
          <w:delText xml:space="preserve">. </w:delText>
        </w:r>
      </w:del>
    </w:p>
    <w:p w14:paraId="3F0EDD0C" w14:textId="5EC0B723" w:rsidR="008A7E96" w:rsidDel="00583175" w:rsidRDefault="00591781">
      <w:pPr>
        <w:ind w:left="737"/>
        <w:rPr>
          <w:del w:id="206" w:author="Eerika Purgel" w:date="2024-04-02T14:51:00Z"/>
        </w:rPr>
      </w:pPr>
      <w:del w:id="207" w:author="Eerika Purgel" w:date="2024-04-02T14:51:00Z">
        <w:r w:rsidDel="00583175">
          <w:rPr>
            <w:color w:val="202020"/>
          </w:rPr>
          <w:delText xml:space="preserve">16.3. Vähese tähtsusega abi korral ei tohi toetuse suurus koos taotluse esitamise majandusaasta ja sellele vahetult eelnenud kahe majandusaasta jooksul taotlejale muudest vahenditest antud vähese tähtsusega abiga ületada 200 000 eurot, </w:delText>
        </w:r>
        <w:r w:rsidDel="00583175">
          <w:delText>maanteetranspordi valdkonnas rendi või tasu eest kaupu vedava ettevõtja puhul 100 000 eurot</w:delText>
        </w:r>
        <w:r w:rsidDel="00583175">
          <w:rPr>
            <w:color w:val="202020"/>
          </w:rPr>
          <w:delText xml:space="preserve">. </w:delText>
        </w:r>
      </w:del>
    </w:p>
    <w:p w14:paraId="3842E5E8" w14:textId="58C8DC90" w:rsidR="008A7E96" w:rsidDel="00583175" w:rsidRDefault="00591781">
      <w:pPr>
        <w:ind w:left="737"/>
        <w:rPr>
          <w:del w:id="208" w:author="Eerika Purgel" w:date="2024-04-02T14:51:00Z"/>
        </w:rPr>
      </w:pPr>
      <w:del w:id="209" w:author="Eerika Purgel" w:date="2024-04-02T14:51:00Z">
        <w:r w:rsidDel="00583175">
          <w:rPr>
            <w:color w:val="202020"/>
          </w:rPr>
          <w:delText xml:space="preserve">16.4. Vähese tähtsusega abi ei anta Euroopa Komisjoni määruse (EL) nr 1407/2013 artikli 1 lõikes 1 sätestatud juhtudel. </w:delText>
        </w:r>
      </w:del>
    </w:p>
    <w:p w14:paraId="797AD93B" w14:textId="38FD8556" w:rsidR="008A7E96" w:rsidDel="00583175" w:rsidRDefault="00591781">
      <w:pPr>
        <w:ind w:left="737"/>
        <w:rPr>
          <w:del w:id="210" w:author="Eerika Purgel" w:date="2024-04-02T14:51:00Z"/>
        </w:rPr>
      </w:pPr>
      <w:del w:id="211" w:author="Eerika Purgel" w:date="2024-04-02T14:51:00Z">
        <w:r w:rsidDel="00583175">
          <w:rPr>
            <w:color w:val="202020"/>
          </w:rPr>
          <w:delText xml:space="preserve">16.5. Vähese tähtsusega abi suuruse arvestamisel loetakse üheks ettevõtjaks sellised ettevõtjad, kes on omavahel seotud Euroopa Komisjoni määruse (EL) nr 1407/2013 artikli 2 lõike 2 kohaselt. </w:delText>
        </w:r>
      </w:del>
    </w:p>
    <w:p w14:paraId="78ECB879" w14:textId="6C6AF9A4" w:rsidR="008A7E96" w:rsidDel="00583175" w:rsidRDefault="00591781">
      <w:pPr>
        <w:ind w:left="737"/>
        <w:rPr>
          <w:del w:id="212" w:author="Eerika Purgel" w:date="2024-04-02T14:51:00Z"/>
        </w:rPr>
      </w:pPr>
      <w:del w:id="213" w:author="Eerika Purgel" w:date="2024-04-02T14:51:00Z">
        <w:r w:rsidDel="00583175">
          <w:rPr>
            <w:color w:val="202020"/>
          </w:rPr>
          <w:delText xml:space="preserve">16.6. Toetuse andmisel võetakse arvesse Euroopa Komisjoni määruse (EL) nr 1407/2013 artiklis 5 sätestatud eesmärkideks antava vähese tähtsusega abi. </w:delText>
        </w:r>
      </w:del>
    </w:p>
    <w:p w14:paraId="2C6DE688" w14:textId="6A8748A5" w:rsidR="008A7E96" w:rsidDel="00583175" w:rsidRDefault="00591781">
      <w:pPr>
        <w:ind w:left="765"/>
        <w:rPr>
          <w:del w:id="214" w:author="Eerika Purgel" w:date="2024-04-02T14:51:00Z"/>
        </w:rPr>
      </w:pPr>
      <w:del w:id="215" w:author="Eerika Purgel" w:date="2024-04-02T14:51:00Z">
        <w:r w:rsidDel="00583175">
          <w:delText xml:space="preserve">16.7. Kui toetus on vähese tähtsusega abi, kannab rakendusüksus toetuse pärast väljamakse tegemist selle riigiabi ja vähese tähtsusega abi registrisse kui vähese tähtsusega abi. </w:delText>
        </w:r>
      </w:del>
    </w:p>
    <w:p w14:paraId="0F31AA87" w14:textId="4BBA2E85" w:rsidR="008A7E96" w:rsidDel="00583175" w:rsidRDefault="00591781">
      <w:pPr>
        <w:ind w:left="765"/>
        <w:rPr>
          <w:del w:id="216" w:author="Eerika Purgel" w:date="2024-04-02T14:51:00Z"/>
        </w:rPr>
      </w:pPr>
      <w:del w:id="217" w:author="Eerika Purgel" w:date="2024-04-02T14:51:00Z">
        <w:r w:rsidDel="00583175">
          <w:delText>16.8. Rakendusüksus säilitab vähese tähtsusega abi andmisega seotud dokumente kümme aastat alates päevast, mil elluviija andis käesoleva käskkirja alusel viimast korda üksikabi.</w:delText>
        </w:r>
      </w:del>
    </w:p>
    <w:bookmarkEnd w:id="170"/>
    <w:p w14:paraId="7F67BC94" w14:textId="77777777" w:rsidR="008A7E96" w:rsidRDefault="008A7E96">
      <w:pPr>
        <w:sectPr w:rsidR="008A7E96">
          <w:pgSz w:w="11906" w:h="16838"/>
          <w:pgMar w:top="467" w:right="847" w:bottom="807" w:left="1668" w:header="708" w:footer="708" w:gutter="0"/>
          <w:cols w:space="708"/>
        </w:sectPr>
      </w:pPr>
    </w:p>
    <w:p w14:paraId="49BA7B2B" w14:textId="77777777" w:rsidR="008A7E96" w:rsidRDefault="00591781">
      <w:pPr>
        <w:pStyle w:val="Pealkiri2"/>
        <w:ind w:right="64"/>
      </w:pPr>
      <w:r>
        <w:lastRenderedPageBreak/>
        <w:t xml:space="preserve">KINNITATUD </w:t>
      </w:r>
    </w:p>
    <w:p w14:paraId="1213EEC6" w14:textId="77777777" w:rsidR="008A7E96" w:rsidRDefault="00591781">
      <w:pPr>
        <w:spacing w:after="46" w:line="259" w:lineRule="auto"/>
        <w:ind w:left="0" w:firstLine="0"/>
        <w:jc w:val="right"/>
      </w:pPr>
      <w:r>
        <w:rPr>
          <w:sz w:val="20"/>
        </w:rPr>
        <w:t xml:space="preserve"> </w:t>
      </w:r>
    </w:p>
    <w:p w14:paraId="21BBE6B7" w14:textId="77777777" w:rsidR="008A7E96" w:rsidRDefault="00591781">
      <w:pPr>
        <w:tabs>
          <w:tab w:val="right" w:pos="15133"/>
        </w:tabs>
        <w:spacing w:after="0" w:line="259" w:lineRule="auto"/>
        <w:ind w:left="0" w:firstLine="0"/>
        <w:jc w:val="left"/>
      </w:pPr>
      <w:r>
        <w:t xml:space="preserve"> </w:t>
      </w:r>
      <w:r>
        <w:tab/>
      </w:r>
      <w:r>
        <w:rPr>
          <w:sz w:val="20"/>
        </w:rPr>
        <w:t xml:space="preserve">03.04.2023 käskkirjaga nr 3-2/23/7  </w:t>
      </w:r>
    </w:p>
    <w:p w14:paraId="408ECA94" w14:textId="77777777" w:rsidR="008A7E96" w:rsidRDefault="00591781">
      <w:pPr>
        <w:spacing w:after="456" w:line="239" w:lineRule="auto"/>
        <w:ind w:left="0" w:right="-14" w:firstLine="0"/>
        <w:jc w:val="right"/>
      </w:pPr>
      <w:commentRangeStart w:id="218"/>
      <w:r>
        <w:t xml:space="preserve">Lisa 2 </w:t>
      </w:r>
      <w:commentRangeEnd w:id="218"/>
      <w:r w:rsidR="0044226E">
        <w:rPr>
          <w:rStyle w:val="Kommentaariviide"/>
        </w:rPr>
        <w:commentReference w:id="218"/>
      </w:r>
    </w:p>
    <w:p w14:paraId="40FE7046" w14:textId="77777777" w:rsidR="008A7E96" w:rsidRDefault="00591781">
      <w:pPr>
        <w:spacing w:after="0" w:line="259" w:lineRule="auto"/>
        <w:ind w:left="0" w:firstLine="0"/>
        <w:jc w:val="left"/>
      </w:pPr>
      <w:r>
        <w:t xml:space="preserve"> </w:t>
      </w:r>
    </w:p>
    <w:p w14:paraId="7C260578" w14:textId="77777777" w:rsidR="008A7E96" w:rsidRDefault="00591781">
      <w:pPr>
        <w:spacing w:after="0" w:line="259" w:lineRule="auto"/>
        <w:ind w:left="0" w:firstLine="0"/>
        <w:jc w:val="left"/>
      </w:pPr>
      <w:r>
        <w:t xml:space="preserve"> </w:t>
      </w:r>
    </w:p>
    <w:p w14:paraId="59ACB6D7" w14:textId="77777777" w:rsidR="008A7E96" w:rsidRDefault="00591781">
      <w:pPr>
        <w:spacing w:after="14"/>
        <w:ind w:left="57" w:hanging="10"/>
        <w:jc w:val="left"/>
      </w:pPr>
      <w:r>
        <w:rPr>
          <w:b/>
        </w:rPr>
        <w:t>Toetuse andmine</w:t>
      </w:r>
      <w:r>
        <w:rPr>
          <w:b/>
          <w:i/>
        </w:rPr>
        <w:t xml:space="preserve"> </w:t>
      </w:r>
      <w:r>
        <w:rPr>
          <w:b/>
        </w:rPr>
        <w:t>kliimamuutustega arvestamiseks ja kliimavaldkonna teadlikkuse tõstmiseks</w:t>
      </w:r>
      <w:r>
        <w:rPr>
          <w:b/>
          <w:i/>
        </w:rPr>
        <w:t xml:space="preserve"> </w:t>
      </w:r>
      <w:r>
        <w:rPr>
          <w:b/>
        </w:rPr>
        <w:t xml:space="preserve">2023–2029 tegevuskava ja eelarve </w:t>
      </w:r>
    </w:p>
    <w:p w14:paraId="51EF45D3" w14:textId="658A2CAD" w:rsidR="008A7E96" w:rsidDel="009D4533" w:rsidRDefault="00591781" w:rsidP="0044226E">
      <w:pPr>
        <w:spacing w:after="0" w:line="259" w:lineRule="auto"/>
        <w:ind w:left="0" w:firstLine="0"/>
        <w:jc w:val="left"/>
        <w:rPr>
          <w:del w:id="219" w:author="Eerika Purgel" w:date="2024-06-18T10:26:00Z" w16du:dateUtc="2024-06-18T07:26:00Z"/>
        </w:rPr>
      </w:pPr>
      <w:r>
        <w:rPr>
          <w:b/>
        </w:rPr>
        <w:t xml:space="preserve"> </w:t>
      </w:r>
    </w:p>
    <w:p w14:paraId="635682D2" w14:textId="7B1D5C12" w:rsidR="008A7E96" w:rsidDel="009D4533" w:rsidRDefault="00591781" w:rsidP="009D4533">
      <w:pPr>
        <w:spacing w:after="0" w:line="259" w:lineRule="auto"/>
        <w:ind w:left="0" w:firstLine="0"/>
        <w:jc w:val="left"/>
        <w:rPr>
          <w:del w:id="220" w:author="Eerika Purgel" w:date="2024-06-18T10:26:00Z" w16du:dateUtc="2024-06-18T07:26:00Z"/>
        </w:rPr>
      </w:pPr>
      <w:del w:id="221" w:author="Eerika Purgel" w:date="2024-06-18T10:26:00Z" w16du:dateUtc="2024-06-18T07:26:00Z">
        <w:r w:rsidDel="009D4533">
          <w:delText xml:space="preserve">Projekti maksumus </w:delText>
        </w:r>
      </w:del>
    </w:p>
    <w:p w14:paraId="08E5A3F5" w14:textId="3BAA5A28" w:rsidR="008A7E96" w:rsidDel="009D4533" w:rsidRDefault="00591781" w:rsidP="009D4533">
      <w:pPr>
        <w:spacing w:after="0" w:line="259" w:lineRule="auto"/>
        <w:ind w:left="0" w:firstLine="0"/>
        <w:jc w:val="left"/>
        <w:rPr>
          <w:del w:id="222" w:author="Eerika Purgel" w:date="2024-06-18T10:26:00Z" w16du:dateUtc="2024-06-18T07:26:00Z"/>
        </w:rPr>
      </w:pPr>
      <w:del w:id="223" w:author="Eerika Purgel" w:date="2024-06-18T10:26:00Z" w16du:dateUtc="2024-06-18T07:26:00Z">
        <w:r w:rsidDel="009D4533">
          <w:rPr>
            <w:b/>
          </w:rPr>
          <w:delText xml:space="preserve"> </w:delText>
        </w:r>
      </w:del>
    </w:p>
    <w:tbl>
      <w:tblPr>
        <w:tblStyle w:val="TableGrid"/>
        <w:tblW w:w="12194" w:type="dxa"/>
        <w:tblInd w:w="0" w:type="dxa"/>
        <w:tblCellMar>
          <w:top w:w="54" w:type="dxa"/>
          <w:left w:w="115" w:type="dxa"/>
          <w:right w:w="89" w:type="dxa"/>
        </w:tblCellMar>
        <w:tblLook w:val="04A0" w:firstRow="1" w:lastRow="0" w:firstColumn="1" w:lastColumn="0" w:noHBand="0" w:noVBand="1"/>
      </w:tblPr>
      <w:tblGrid>
        <w:gridCol w:w="2151"/>
        <w:gridCol w:w="2021"/>
        <w:gridCol w:w="2209"/>
        <w:gridCol w:w="2268"/>
        <w:gridCol w:w="3545"/>
      </w:tblGrid>
      <w:tr w:rsidR="008A7E96" w:rsidDel="009D4533" w14:paraId="7A99D28C" w14:textId="47BA0DE4">
        <w:trPr>
          <w:trHeight w:val="562"/>
          <w:del w:id="224" w:author="Eerika Purgel" w:date="2024-06-18T10:26:00Z"/>
        </w:trPr>
        <w:tc>
          <w:tcPr>
            <w:tcW w:w="2151" w:type="dxa"/>
            <w:tcBorders>
              <w:top w:val="single" w:sz="4" w:space="0" w:color="000000"/>
              <w:left w:val="single" w:sz="4" w:space="0" w:color="000000"/>
              <w:bottom w:val="single" w:sz="4" w:space="0" w:color="000000"/>
              <w:right w:val="single" w:sz="4" w:space="0" w:color="000000"/>
            </w:tcBorders>
          </w:tcPr>
          <w:p w14:paraId="6CCFB688" w14:textId="7D986E50" w:rsidR="008A7E96" w:rsidDel="009D4533" w:rsidRDefault="00591781" w:rsidP="009D4533">
            <w:pPr>
              <w:spacing w:after="0" w:line="259" w:lineRule="auto"/>
              <w:ind w:left="0" w:firstLine="0"/>
              <w:jc w:val="left"/>
              <w:rPr>
                <w:del w:id="225" w:author="Eerika Purgel" w:date="2024-06-18T10:26:00Z" w16du:dateUtc="2024-06-18T07:26:00Z"/>
              </w:rPr>
            </w:pPr>
            <w:del w:id="226" w:author="Eerika Purgel" w:date="2024-06-18T10:26:00Z" w16du:dateUtc="2024-06-18T07:26:00Z">
              <w:r w:rsidDel="009D4533">
                <w:rPr>
                  <w:b/>
                </w:rPr>
                <w:delText xml:space="preserve">Kogumaksumus (EUR) </w:delText>
              </w:r>
            </w:del>
          </w:p>
        </w:tc>
        <w:tc>
          <w:tcPr>
            <w:tcW w:w="2021" w:type="dxa"/>
            <w:tcBorders>
              <w:top w:val="single" w:sz="4" w:space="0" w:color="000000"/>
              <w:left w:val="single" w:sz="4" w:space="0" w:color="000000"/>
              <w:bottom w:val="single" w:sz="4" w:space="0" w:color="000000"/>
              <w:right w:val="single" w:sz="4" w:space="0" w:color="000000"/>
            </w:tcBorders>
          </w:tcPr>
          <w:p w14:paraId="779A7903" w14:textId="60B72836" w:rsidR="008A7E96" w:rsidDel="009D4533" w:rsidRDefault="00591781" w:rsidP="009D4533">
            <w:pPr>
              <w:spacing w:after="0" w:line="259" w:lineRule="auto"/>
              <w:ind w:left="0" w:firstLine="0"/>
              <w:jc w:val="left"/>
              <w:rPr>
                <w:del w:id="227" w:author="Eerika Purgel" w:date="2024-06-18T10:26:00Z" w16du:dateUtc="2024-06-18T07:26:00Z"/>
              </w:rPr>
            </w:pPr>
            <w:del w:id="228" w:author="Eerika Purgel" w:date="2024-06-18T10:26:00Z" w16du:dateUtc="2024-06-18T07:26:00Z">
              <w:r w:rsidDel="009D4533">
                <w:rPr>
                  <w:b/>
                </w:rPr>
                <w:delText xml:space="preserve">Abikõlblik summa (EUR) </w:delText>
              </w:r>
            </w:del>
          </w:p>
        </w:tc>
        <w:tc>
          <w:tcPr>
            <w:tcW w:w="2209" w:type="dxa"/>
            <w:tcBorders>
              <w:top w:val="single" w:sz="4" w:space="0" w:color="000000"/>
              <w:left w:val="single" w:sz="4" w:space="0" w:color="000000"/>
              <w:bottom w:val="single" w:sz="4" w:space="0" w:color="000000"/>
              <w:right w:val="single" w:sz="4" w:space="0" w:color="000000"/>
            </w:tcBorders>
            <w:vAlign w:val="center"/>
          </w:tcPr>
          <w:p w14:paraId="7C2160CC" w14:textId="0DF5EDC2" w:rsidR="008A7E96" w:rsidDel="009D4533" w:rsidRDefault="00591781" w:rsidP="009D4533">
            <w:pPr>
              <w:spacing w:after="0" w:line="259" w:lineRule="auto"/>
              <w:ind w:left="0" w:firstLine="0"/>
              <w:jc w:val="left"/>
              <w:rPr>
                <w:del w:id="229" w:author="Eerika Purgel" w:date="2024-06-18T10:26:00Z" w16du:dateUtc="2024-06-18T07:26:00Z"/>
              </w:rPr>
            </w:pPr>
            <w:del w:id="230" w:author="Eerika Purgel" w:date="2024-06-18T10:26:00Z" w16du:dateUtc="2024-06-18T07:26:00Z">
              <w:r w:rsidDel="009D4533">
                <w:rPr>
                  <w:b/>
                </w:rPr>
                <w:delText xml:space="preserve">Toetuse summa </w:delText>
              </w:r>
            </w:del>
          </w:p>
        </w:tc>
        <w:tc>
          <w:tcPr>
            <w:tcW w:w="2268" w:type="dxa"/>
            <w:tcBorders>
              <w:top w:val="single" w:sz="4" w:space="0" w:color="000000"/>
              <w:left w:val="single" w:sz="4" w:space="0" w:color="000000"/>
              <w:bottom w:val="single" w:sz="4" w:space="0" w:color="000000"/>
              <w:right w:val="single" w:sz="4" w:space="0" w:color="000000"/>
            </w:tcBorders>
          </w:tcPr>
          <w:p w14:paraId="278B63ED" w14:textId="049254FE" w:rsidR="008A7E96" w:rsidDel="009D4533" w:rsidRDefault="00591781" w:rsidP="009D4533">
            <w:pPr>
              <w:spacing w:after="0" w:line="259" w:lineRule="auto"/>
              <w:ind w:left="0" w:firstLine="0"/>
              <w:jc w:val="left"/>
              <w:rPr>
                <w:del w:id="231" w:author="Eerika Purgel" w:date="2024-06-18T10:26:00Z" w16du:dateUtc="2024-06-18T07:26:00Z"/>
              </w:rPr>
            </w:pPr>
            <w:del w:id="232" w:author="Eerika Purgel" w:date="2024-06-18T10:26:00Z" w16du:dateUtc="2024-06-18T07:26:00Z">
              <w:r w:rsidDel="009D4533">
                <w:rPr>
                  <w:b/>
                </w:rPr>
                <w:delText xml:space="preserve">Ühtekuuluvusfondi toetuse määr (%) </w:delText>
              </w:r>
            </w:del>
          </w:p>
        </w:tc>
        <w:tc>
          <w:tcPr>
            <w:tcW w:w="3545" w:type="dxa"/>
            <w:tcBorders>
              <w:top w:val="single" w:sz="4" w:space="0" w:color="000000"/>
              <w:left w:val="single" w:sz="4" w:space="0" w:color="000000"/>
              <w:bottom w:val="single" w:sz="4" w:space="0" w:color="000000"/>
              <w:right w:val="single" w:sz="4" w:space="0" w:color="000000"/>
            </w:tcBorders>
          </w:tcPr>
          <w:p w14:paraId="298551A4" w14:textId="4DAB827F" w:rsidR="008A7E96" w:rsidDel="009D4533" w:rsidRDefault="00591781" w:rsidP="009D4533">
            <w:pPr>
              <w:spacing w:after="0" w:line="259" w:lineRule="auto"/>
              <w:ind w:left="0" w:firstLine="0"/>
              <w:jc w:val="left"/>
              <w:rPr>
                <w:del w:id="233" w:author="Eerika Purgel" w:date="2024-06-18T10:26:00Z" w16du:dateUtc="2024-06-18T07:26:00Z"/>
              </w:rPr>
            </w:pPr>
            <w:del w:id="234" w:author="Eerika Purgel" w:date="2024-06-18T10:26:00Z" w16du:dateUtc="2024-06-18T07:26:00Z">
              <w:r w:rsidDel="009D4533">
                <w:rPr>
                  <w:b/>
                </w:rPr>
                <w:delText xml:space="preserve">Riikliku kaas-finantseeringu määr (%) </w:delText>
              </w:r>
            </w:del>
          </w:p>
        </w:tc>
      </w:tr>
      <w:tr w:rsidR="008A7E96" w:rsidDel="009D4533" w14:paraId="740AE03B" w14:textId="65A0111A">
        <w:trPr>
          <w:trHeight w:val="286"/>
          <w:del w:id="235" w:author="Eerika Purgel" w:date="2024-06-18T10:26:00Z"/>
        </w:trPr>
        <w:tc>
          <w:tcPr>
            <w:tcW w:w="2151" w:type="dxa"/>
            <w:tcBorders>
              <w:top w:val="single" w:sz="4" w:space="0" w:color="000000"/>
              <w:left w:val="single" w:sz="4" w:space="0" w:color="000000"/>
              <w:bottom w:val="single" w:sz="4" w:space="0" w:color="000000"/>
              <w:right w:val="single" w:sz="4" w:space="0" w:color="000000"/>
            </w:tcBorders>
          </w:tcPr>
          <w:p w14:paraId="7A2F3A1E" w14:textId="536C52B8" w:rsidR="008A7E96" w:rsidDel="009D4533" w:rsidRDefault="00591781" w:rsidP="009D4533">
            <w:pPr>
              <w:spacing w:after="0" w:line="259" w:lineRule="auto"/>
              <w:ind w:left="0" w:firstLine="0"/>
              <w:jc w:val="left"/>
              <w:rPr>
                <w:del w:id="236" w:author="Eerika Purgel" w:date="2024-06-18T10:26:00Z" w16du:dateUtc="2024-06-18T07:26:00Z"/>
              </w:rPr>
            </w:pPr>
            <w:del w:id="237" w:author="Eerika Purgel" w:date="2024-06-18T10:26:00Z" w16du:dateUtc="2024-06-18T07:26:00Z">
              <w:r w:rsidDel="009D4533">
                <w:delText xml:space="preserve">5 819 605,52 </w:delText>
              </w:r>
            </w:del>
          </w:p>
        </w:tc>
        <w:tc>
          <w:tcPr>
            <w:tcW w:w="2021" w:type="dxa"/>
            <w:tcBorders>
              <w:top w:val="single" w:sz="4" w:space="0" w:color="000000"/>
              <w:left w:val="single" w:sz="4" w:space="0" w:color="000000"/>
              <w:bottom w:val="single" w:sz="4" w:space="0" w:color="000000"/>
              <w:right w:val="single" w:sz="4" w:space="0" w:color="000000"/>
            </w:tcBorders>
          </w:tcPr>
          <w:p w14:paraId="00D59B72" w14:textId="1EA8926E" w:rsidR="008A7E96" w:rsidDel="009D4533" w:rsidRDefault="00591781" w:rsidP="009D4533">
            <w:pPr>
              <w:spacing w:after="0" w:line="259" w:lineRule="auto"/>
              <w:ind w:left="0" w:firstLine="0"/>
              <w:jc w:val="left"/>
              <w:rPr>
                <w:del w:id="238" w:author="Eerika Purgel" w:date="2024-06-18T10:26:00Z" w16du:dateUtc="2024-06-18T07:26:00Z"/>
              </w:rPr>
            </w:pPr>
            <w:del w:id="239" w:author="Eerika Purgel" w:date="2024-06-18T10:26:00Z" w16du:dateUtc="2024-06-18T07:26:00Z">
              <w:r w:rsidDel="009D4533">
                <w:delText xml:space="preserve">5 819 605,52 </w:delText>
              </w:r>
            </w:del>
          </w:p>
        </w:tc>
        <w:tc>
          <w:tcPr>
            <w:tcW w:w="2209" w:type="dxa"/>
            <w:tcBorders>
              <w:top w:val="single" w:sz="4" w:space="0" w:color="000000"/>
              <w:left w:val="single" w:sz="4" w:space="0" w:color="000000"/>
              <w:bottom w:val="single" w:sz="4" w:space="0" w:color="000000"/>
              <w:right w:val="single" w:sz="4" w:space="0" w:color="000000"/>
            </w:tcBorders>
          </w:tcPr>
          <w:p w14:paraId="1DB91259" w14:textId="4162A67E" w:rsidR="008A7E96" w:rsidDel="009D4533" w:rsidRDefault="00591781" w:rsidP="009D4533">
            <w:pPr>
              <w:spacing w:after="0" w:line="259" w:lineRule="auto"/>
              <w:ind w:left="0" w:firstLine="0"/>
              <w:jc w:val="left"/>
              <w:rPr>
                <w:del w:id="240" w:author="Eerika Purgel" w:date="2024-06-18T10:26:00Z" w16du:dateUtc="2024-06-18T07:26:00Z"/>
              </w:rPr>
            </w:pPr>
            <w:del w:id="241" w:author="Eerika Purgel" w:date="2024-06-18T10:26:00Z" w16du:dateUtc="2024-06-18T07:26:00Z">
              <w:r w:rsidDel="009D4533">
                <w:delText xml:space="preserve">5 819 605,52 </w:delText>
              </w:r>
            </w:del>
          </w:p>
        </w:tc>
        <w:tc>
          <w:tcPr>
            <w:tcW w:w="2268" w:type="dxa"/>
            <w:tcBorders>
              <w:top w:val="single" w:sz="4" w:space="0" w:color="000000"/>
              <w:left w:val="single" w:sz="4" w:space="0" w:color="000000"/>
              <w:bottom w:val="single" w:sz="4" w:space="0" w:color="000000"/>
              <w:right w:val="single" w:sz="4" w:space="0" w:color="000000"/>
            </w:tcBorders>
          </w:tcPr>
          <w:p w14:paraId="6001A112" w14:textId="30AEDADD" w:rsidR="008A7E96" w:rsidDel="009D4533" w:rsidRDefault="00591781" w:rsidP="009D4533">
            <w:pPr>
              <w:spacing w:after="0" w:line="259" w:lineRule="auto"/>
              <w:ind w:left="0" w:firstLine="0"/>
              <w:jc w:val="left"/>
              <w:rPr>
                <w:del w:id="242" w:author="Eerika Purgel" w:date="2024-06-18T10:26:00Z" w16du:dateUtc="2024-06-18T07:26:00Z"/>
              </w:rPr>
            </w:pPr>
            <w:del w:id="243" w:author="Eerika Purgel" w:date="2024-06-18T10:26:00Z" w16du:dateUtc="2024-06-18T07:26:00Z">
              <w:r w:rsidDel="009D4533">
                <w:delText xml:space="preserve">85 </w:delText>
              </w:r>
            </w:del>
          </w:p>
        </w:tc>
        <w:tc>
          <w:tcPr>
            <w:tcW w:w="3545" w:type="dxa"/>
            <w:tcBorders>
              <w:top w:val="single" w:sz="4" w:space="0" w:color="000000"/>
              <w:left w:val="single" w:sz="4" w:space="0" w:color="000000"/>
              <w:bottom w:val="single" w:sz="4" w:space="0" w:color="000000"/>
              <w:right w:val="single" w:sz="4" w:space="0" w:color="000000"/>
            </w:tcBorders>
          </w:tcPr>
          <w:p w14:paraId="398D127C" w14:textId="41A803A1" w:rsidR="008A7E96" w:rsidDel="009D4533" w:rsidRDefault="00591781" w:rsidP="009D4533">
            <w:pPr>
              <w:spacing w:after="0" w:line="259" w:lineRule="auto"/>
              <w:ind w:left="0" w:firstLine="0"/>
              <w:jc w:val="left"/>
              <w:rPr>
                <w:del w:id="244" w:author="Eerika Purgel" w:date="2024-06-18T10:26:00Z" w16du:dateUtc="2024-06-18T07:26:00Z"/>
              </w:rPr>
            </w:pPr>
            <w:del w:id="245" w:author="Eerika Purgel" w:date="2024-06-18T10:26:00Z" w16du:dateUtc="2024-06-18T07:26:00Z">
              <w:r w:rsidDel="009D4533">
                <w:delText xml:space="preserve">15 </w:delText>
              </w:r>
            </w:del>
          </w:p>
        </w:tc>
      </w:tr>
    </w:tbl>
    <w:p w14:paraId="604938AF" w14:textId="1425EE28" w:rsidR="008A7E96" w:rsidDel="009D4533" w:rsidRDefault="00591781" w:rsidP="009D4533">
      <w:pPr>
        <w:spacing w:after="0" w:line="259" w:lineRule="auto"/>
        <w:ind w:left="0" w:firstLine="0"/>
        <w:jc w:val="left"/>
        <w:rPr>
          <w:del w:id="246" w:author="Eerika Purgel" w:date="2024-06-18T10:26:00Z" w16du:dateUtc="2024-06-18T07:26:00Z"/>
        </w:rPr>
      </w:pPr>
      <w:del w:id="247" w:author="Eerika Purgel" w:date="2024-06-18T10:26:00Z" w16du:dateUtc="2024-06-18T07:26:00Z">
        <w:r w:rsidDel="009D4533">
          <w:rPr>
            <w:b/>
          </w:rPr>
          <w:delText xml:space="preserve"> </w:delText>
        </w:r>
      </w:del>
    </w:p>
    <w:p w14:paraId="74107826" w14:textId="1F98BA2C" w:rsidR="008A7E96" w:rsidDel="009D4533" w:rsidRDefault="00591781" w:rsidP="009D4533">
      <w:pPr>
        <w:spacing w:after="0" w:line="259" w:lineRule="auto"/>
        <w:ind w:left="0" w:firstLine="0"/>
        <w:jc w:val="left"/>
        <w:rPr>
          <w:del w:id="248" w:author="Eerika Purgel" w:date="2024-06-18T10:26:00Z" w16du:dateUtc="2024-06-18T07:26:00Z"/>
        </w:rPr>
      </w:pPr>
      <w:del w:id="249" w:author="Eerika Purgel" w:date="2024-06-18T10:26:00Z" w16du:dateUtc="2024-06-18T07:26:00Z">
        <w:r w:rsidDel="009D4533">
          <w:delText xml:space="preserve">Eelarve jaotus rahastajate lõikes </w:delText>
        </w:r>
      </w:del>
    </w:p>
    <w:p w14:paraId="36DE3D32" w14:textId="25EEB8FD" w:rsidR="008A7E96" w:rsidDel="009D4533" w:rsidRDefault="00591781" w:rsidP="009D4533">
      <w:pPr>
        <w:spacing w:after="0" w:line="259" w:lineRule="auto"/>
        <w:ind w:left="0" w:firstLine="0"/>
        <w:jc w:val="left"/>
        <w:rPr>
          <w:del w:id="250" w:author="Eerika Purgel" w:date="2024-06-18T10:26:00Z" w16du:dateUtc="2024-06-18T07:26:00Z"/>
        </w:rPr>
      </w:pPr>
      <w:del w:id="251" w:author="Eerika Purgel" w:date="2024-06-18T10:26:00Z" w16du:dateUtc="2024-06-18T07:26:00Z">
        <w:r w:rsidDel="009D4533">
          <w:rPr>
            <w:b/>
          </w:rPr>
          <w:delText xml:space="preserve"> </w:delText>
        </w:r>
      </w:del>
    </w:p>
    <w:tbl>
      <w:tblPr>
        <w:tblStyle w:val="TableGrid"/>
        <w:tblW w:w="5951" w:type="dxa"/>
        <w:tblInd w:w="5" w:type="dxa"/>
        <w:tblCellMar>
          <w:top w:w="54" w:type="dxa"/>
          <w:left w:w="108" w:type="dxa"/>
          <w:right w:w="48" w:type="dxa"/>
        </w:tblCellMar>
        <w:tblLook w:val="04A0" w:firstRow="1" w:lastRow="0" w:firstColumn="1" w:lastColumn="0" w:noHBand="0" w:noVBand="1"/>
      </w:tblPr>
      <w:tblGrid>
        <w:gridCol w:w="3258"/>
        <w:gridCol w:w="2693"/>
      </w:tblGrid>
      <w:tr w:rsidR="008A7E96" w:rsidDel="009D4533" w14:paraId="7602AAF7" w14:textId="7DA09C89">
        <w:trPr>
          <w:trHeight w:val="622"/>
          <w:del w:id="252" w:author="Eerika Purgel" w:date="2024-06-18T10:26:00Z"/>
        </w:trPr>
        <w:tc>
          <w:tcPr>
            <w:tcW w:w="3257" w:type="dxa"/>
            <w:tcBorders>
              <w:top w:val="single" w:sz="4" w:space="0" w:color="000000"/>
              <w:left w:val="single" w:sz="4" w:space="0" w:color="000000"/>
              <w:bottom w:val="single" w:sz="4" w:space="0" w:color="000000"/>
              <w:right w:val="single" w:sz="4" w:space="0" w:color="000000"/>
            </w:tcBorders>
            <w:vAlign w:val="center"/>
          </w:tcPr>
          <w:p w14:paraId="06DE7684" w14:textId="4F71D8DC" w:rsidR="008A7E96" w:rsidDel="009D4533" w:rsidRDefault="00591781" w:rsidP="009D4533">
            <w:pPr>
              <w:spacing w:after="0" w:line="259" w:lineRule="auto"/>
              <w:ind w:left="0" w:firstLine="0"/>
              <w:jc w:val="left"/>
              <w:rPr>
                <w:del w:id="253" w:author="Eerika Purgel" w:date="2024-06-18T10:26:00Z" w16du:dateUtc="2024-06-18T07:26:00Z"/>
              </w:rPr>
            </w:pPr>
            <w:del w:id="254" w:author="Eerika Purgel" w:date="2024-06-18T10:26:00Z" w16du:dateUtc="2024-06-18T07:26:00Z">
              <w:r w:rsidDel="009D4533">
                <w:rPr>
                  <w:b/>
                </w:rPr>
                <w:delText xml:space="preserve">Rahastaja </w:delText>
              </w:r>
            </w:del>
          </w:p>
        </w:tc>
        <w:tc>
          <w:tcPr>
            <w:tcW w:w="2693" w:type="dxa"/>
            <w:tcBorders>
              <w:top w:val="single" w:sz="4" w:space="0" w:color="000000"/>
              <w:left w:val="single" w:sz="4" w:space="0" w:color="000000"/>
              <w:bottom w:val="single" w:sz="4" w:space="0" w:color="000000"/>
              <w:right w:val="single" w:sz="4" w:space="0" w:color="000000"/>
            </w:tcBorders>
          </w:tcPr>
          <w:p w14:paraId="1F756725" w14:textId="5C031745" w:rsidR="008A7E96" w:rsidDel="009D4533" w:rsidRDefault="00591781" w:rsidP="009D4533">
            <w:pPr>
              <w:spacing w:after="0" w:line="259" w:lineRule="auto"/>
              <w:ind w:left="0" w:firstLine="0"/>
              <w:jc w:val="left"/>
              <w:rPr>
                <w:del w:id="255" w:author="Eerika Purgel" w:date="2024-06-18T10:26:00Z" w16du:dateUtc="2024-06-18T07:26:00Z"/>
              </w:rPr>
            </w:pPr>
            <w:del w:id="256" w:author="Eerika Purgel" w:date="2024-06-18T10:26:00Z" w16du:dateUtc="2024-06-18T07:26:00Z">
              <w:r w:rsidDel="009D4533">
                <w:rPr>
                  <w:b/>
                </w:rPr>
                <w:delText xml:space="preserve">Abikõlblik summa (EUR) </w:delText>
              </w:r>
            </w:del>
          </w:p>
        </w:tc>
      </w:tr>
      <w:tr w:rsidR="008A7E96" w:rsidDel="009D4533" w14:paraId="77D78807" w14:textId="5A19E004">
        <w:trPr>
          <w:trHeight w:val="346"/>
          <w:del w:id="257" w:author="Eerika Purgel" w:date="2024-06-18T10:26:00Z"/>
        </w:trPr>
        <w:tc>
          <w:tcPr>
            <w:tcW w:w="3257" w:type="dxa"/>
            <w:tcBorders>
              <w:top w:val="single" w:sz="4" w:space="0" w:color="000000"/>
              <w:left w:val="single" w:sz="4" w:space="0" w:color="000000"/>
              <w:bottom w:val="single" w:sz="4" w:space="0" w:color="000000"/>
              <w:right w:val="single" w:sz="4" w:space="0" w:color="000000"/>
            </w:tcBorders>
          </w:tcPr>
          <w:p w14:paraId="5F65AC3B" w14:textId="0B5481C3" w:rsidR="008A7E96" w:rsidDel="009D4533" w:rsidRDefault="00591781" w:rsidP="009D4533">
            <w:pPr>
              <w:spacing w:after="0" w:line="259" w:lineRule="auto"/>
              <w:ind w:left="0" w:firstLine="0"/>
              <w:jc w:val="left"/>
              <w:rPr>
                <w:del w:id="258" w:author="Eerika Purgel" w:date="2024-06-18T10:26:00Z" w16du:dateUtc="2024-06-18T07:26:00Z"/>
              </w:rPr>
            </w:pPr>
            <w:del w:id="259" w:author="Eerika Purgel" w:date="2024-06-18T10:26:00Z" w16du:dateUtc="2024-06-18T07:26:00Z">
              <w:r w:rsidDel="009D4533">
                <w:delText xml:space="preserve">Riiklik kaasfinantseering </w:delText>
              </w:r>
            </w:del>
          </w:p>
        </w:tc>
        <w:tc>
          <w:tcPr>
            <w:tcW w:w="2693" w:type="dxa"/>
            <w:tcBorders>
              <w:top w:val="single" w:sz="4" w:space="0" w:color="000000"/>
              <w:left w:val="single" w:sz="4" w:space="0" w:color="000000"/>
              <w:bottom w:val="single" w:sz="4" w:space="0" w:color="000000"/>
              <w:right w:val="single" w:sz="4" w:space="0" w:color="000000"/>
            </w:tcBorders>
          </w:tcPr>
          <w:p w14:paraId="5A8D3FDB" w14:textId="392BA306" w:rsidR="008A7E96" w:rsidDel="009D4533" w:rsidRDefault="00591781" w:rsidP="009D4533">
            <w:pPr>
              <w:spacing w:after="0" w:line="259" w:lineRule="auto"/>
              <w:ind w:left="0" w:firstLine="0"/>
              <w:jc w:val="left"/>
              <w:rPr>
                <w:del w:id="260" w:author="Eerika Purgel" w:date="2024-06-18T10:26:00Z" w16du:dateUtc="2024-06-18T07:26:00Z"/>
              </w:rPr>
            </w:pPr>
            <w:del w:id="261" w:author="Eerika Purgel" w:date="2024-06-18T10:26:00Z" w16du:dateUtc="2024-06-18T07:26:00Z">
              <w:r w:rsidDel="009D4533">
                <w:delText xml:space="preserve">872 940,83 </w:delText>
              </w:r>
            </w:del>
          </w:p>
        </w:tc>
      </w:tr>
      <w:tr w:rsidR="008A7E96" w:rsidDel="009D4533" w14:paraId="2260F23B" w14:textId="3091145C">
        <w:trPr>
          <w:trHeight w:val="348"/>
          <w:del w:id="262" w:author="Eerika Purgel" w:date="2024-06-18T10:26:00Z"/>
        </w:trPr>
        <w:tc>
          <w:tcPr>
            <w:tcW w:w="3257" w:type="dxa"/>
            <w:tcBorders>
              <w:top w:val="single" w:sz="4" w:space="0" w:color="000000"/>
              <w:left w:val="single" w:sz="4" w:space="0" w:color="000000"/>
              <w:bottom w:val="single" w:sz="4" w:space="0" w:color="000000"/>
              <w:right w:val="single" w:sz="4" w:space="0" w:color="000000"/>
            </w:tcBorders>
          </w:tcPr>
          <w:p w14:paraId="228A5BB9" w14:textId="66E0345D" w:rsidR="008A7E96" w:rsidDel="009D4533" w:rsidRDefault="00591781" w:rsidP="009D4533">
            <w:pPr>
              <w:spacing w:after="0" w:line="259" w:lineRule="auto"/>
              <w:ind w:left="0" w:firstLine="0"/>
              <w:jc w:val="left"/>
              <w:rPr>
                <w:del w:id="263" w:author="Eerika Purgel" w:date="2024-06-18T10:26:00Z" w16du:dateUtc="2024-06-18T07:26:00Z"/>
              </w:rPr>
            </w:pPr>
            <w:del w:id="264" w:author="Eerika Purgel" w:date="2024-06-18T10:26:00Z" w16du:dateUtc="2024-06-18T07:26:00Z">
              <w:r w:rsidDel="009D4533">
                <w:delText xml:space="preserve">Ühtekuuluvusfond </w:delText>
              </w:r>
            </w:del>
          </w:p>
        </w:tc>
        <w:tc>
          <w:tcPr>
            <w:tcW w:w="2693" w:type="dxa"/>
            <w:tcBorders>
              <w:top w:val="single" w:sz="4" w:space="0" w:color="000000"/>
              <w:left w:val="single" w:sz="4" w:space="0" w:color="000000"/>
              <w:bottom w:val="single" w:sz="4" w:space="0" w:color="000000"/>
              <w:right w:val="single" w:sz="4" w:space="0" w:color="000000"/>
            </w:tcBorders>
          </w:tcPr>
          <w:p w14:paraId="30ED8054" w14:textId="0A27B680" w:rsidR="008A7E96" w:rsidDel="009D4533" w:rsidRDefault="00591781" w:rsidP="009D4533">
            <w:pPr>
              <w:spacing w:after="0" w:line="259" w:lineRule="auto"/>
              <w:ind w:left="0" w:firstLine="0"/>
              <w:jc w:val="left"/>
              <w:rPr>
                <w:del w:id="265" w:author="Eerika Purgel" w:date="2024-06-18T10:26:00Z" w16du:dateUtc="2024-06-18T07:26:00Z"/>
              </w:rPr>
            </w:pPr>
            <w:del w:id="266" w:author="Eerika Purgel" w:date="2024-06-18T10:26:00Z" w16du:dateUtc="2024-06-18T07:26:00Z">
              <w:r w:rsidDel="009D4533">
                <w:delText xml:space="preserve">4 946 664,69 </w:delText>
              </w:r>
            </w:del>
          </w:p>
        </w:tc>
      </w:tr>
      <w:tr w:rsidR="008A7E96" w:rsidDel="009D4533" w14:paraId="6F4DDA98" w14:textId="32279E01">
        <w:trPr>
          <w:trHeight w:val="346"/>
          <w:del w:id="267" w:author="Eerika Purgel" w:date="2024-06-18T10:26:00Z"/>
        </w:trPr>
        <w:tc>
          <w:tcPr>
            <w:tcW w:w="3257" w:type="dxa"/>
            <w:tcBorders>
              <w:top w:val="single" w:sz="4" w:space="0" w:color="000000"/>
              <w:left w:val="single" w:sz="4" w:space="0" w:color="000000"/>
              <w:bottom w:val="single" w:sz="4" w:space="0" w:color="000000"/>
              <w:right w:val="single" w:sz="4" w:space="0" w:color="000000"/>
            </w:tcBorders>
          </w:tcPr>
          <w:p w14:paraId="7C39817E" w14:textId="0CFF9C6D" w:rsidR="008A7E96" w:rsidDel="009D4533" w:rsidRDefault="00591781" w:rsidP="009D4533">
            <w:pPr>
              <w:spacing w:after="0" w:line="259" w:lineRule="auto"/>
              <w:ind w:left="0" w:firstLine="0"/>
              <w:jc w:val="left"/>
              <w:rPr>
                <w:del w:id="268" w:author="Eerika Purgel" w:date="2024-06-18T10:26:00Z" w16du:dateUtc="2024-06-18T07:26:00Z"/>
              </w:rPr>
            </w:pPr>
            <w:del w:id="269" w:author="Eerika Purgel" w:date="2024-06-18T10:26:00Z" w16du:dateUtc="2024-06-18T07:26:00Z">
              <w:r w:rsidDel="009D4533">
                <w:delText xml:space="preserve">Toetus kokku </w:delText>
              </w:r>
            </w:del>
          </w:p>
        </w:tc>
        <w:tc>
          <w:tcPr>
            <w:tcW w:w="2693" w:type="dxa"/>
            <w:tcBorders>
              <w:top w:val="single" w:sz="4" w:space="0" w:color="000000"/>
              <w:left w:val="single" w:sz="4" w:space="0" w:color="000000"/>
              <w:bottom w:val="single" w:sz="4" w:space="0" w:color="000000"/>
              <w:right w:val="single" w:sz="4" w:space="0" w:color="000000"/>
            </w:tcBorders>
          </w:tcPr>
          <w:p w14:paraId="4529CA97" w14:textId="14D7B42B" w:rsidR="008A7E96" w:rsidDel="009D4533" w:rsidRDefault="00591781" w:rsidP="009D4533">
            <w:pPr>
              <w:spacing w:after="0" w:line="259" w:lineRule="auto"/>
              <w:ind w:left="0" w:firstLine="0"/>
              <w:jc w:val="left"/>
              <w:rPr>
                <w:del w:id="270" w:author="Eerika Purgel" w:date="2024-06-18T10:26:00Z" w16du:dateUtc="2024-06-18T07:26:00Z"/>
              </w:rPr>
            </w:pPr>
            <w:del w:id="271" w:author="Eerika Purgel" w:date="2024-06-18T10:26:00Z" w16du:dateUtc="2024-06-18T07:26:00Z">
              <w:r w:rsidDel="009D4533">
                <w:delText xml:space="preserve">5 819 605,52 </w:delText>
              </w:r>
            </w:del>
          </w:p>
        </w:tc>
      </w:tr>
      <w:tr w:rsidR="008A7E96" w:rsidDel="009D4533" w14:paraId="39809524" w14:textId="44152832">
        <w:trPr>
          <w:trHeight w:val="346"/>
          <w:del w:id="272" w:author="Eerika Purgel" w:date="2024-06-18T10:26:00Z"/>
        </w:trPr>
        <w:tc>
          <w:tcPr>
            <w:tcW w:w="3257" w:type="dxa"/>
            <w:tcBorders>
              <w:top w:val="single" w:sz="4" w:space="0" w:color="000000"/>
              <w:left w:val="single" w:sz="4" w:space="0" w:color="000000"/>
              <w:bottom w:val="single" w:sz="4" w:space="0" w:color="000000"/>
              <w:right w:val="single" w:sz="4" w:space="0" w:color="000000"/>
            </w:tcBorders>
          </w:tcPr>
          <w:p w14:paraId="18C7EDF6" w14:textId="5C7B0DFF" w:rsidR="008A7E96" w:rsidDel="009D4533" w:rsidRDefault="00591781" w:rsidP="009D4533">
            <w:pPr>
              <w:spacing w:after="0" w:line="259" w:lineRule="auto"/>
              <w:ind w:left="0" w:firstLine="0"/>
              <w:jc w:val="left"/>
              <w:rPr>
                <w:del w:id="273" w:author="Eerika Purgel" w:date="2024-06-18T10:26:00Z" w16du:dateUtc="2024-06-18T07:26:00Z"/>
              </w:rPr>
            </w:pPr>
            <w:del w:id="274" w:author="Eerika Purgel" w:date="2024-06-18T10:26:00Z" w16du:dateUtc="2024-06-18T07:26:00Z">
              <w:r w:rsidDel="009D4533">
                <w:delText xml:space="preserve">KOKKU </w:delText>
              </w:r>
            </w:del>
          </w:p>
        </w:tc>
        <w:tc>
          <w:tcPr>
            <w:tcW w:w="2693" w:type="dxa"/>
            <w:tcBorders>
              <w:top w:val="single" w:sz="4" w:space="0" w:color="000000"/>
              <w:left w:val="single" w:sz="4" w:space="0" w:color="000000"/>
              <w:bottom w:val="single" w:sz="4" w:space="0" w:color="000000"/>
              <w:right w:val="single" w:sz="4" w:space="0" w:color="000000"/>
            </w:tcBorders>
          </w:tcPr>
          <w:p w14:paraId="4900A9D8" w14:textId="3BAF030F" w:rsidR="008A7E96" w:rsidDel="009D4533" w:rsidRDefault="00591781" w:rsidP="009D4533">
            <w:pPr>
              <w:spacing w:after="0" w:line="259" w:lineRule="auto"/>
              <w:ind w:left="0" w:firstLine="0"/>
              <w:jc w:val="left"/>
              <w:rPr>
                <w:del w:id="275" w:author="Eerika Purgel" w:date="2024-06-18T10:26:00Z" w16du:dateUtc="2024-06-18T07:26:00Z"/>
              </w:rPr>
            </w:pPr>
            <w:del w:id="276" w:author="Eerika Purgel" w:date="2024-06-18T10:26:00Z" w16du:dateUtc="2024-06-18T07:26:00Z">
              <w:r w:rsidDel="009D4533">
                <w:delText xml:space="preserve">5 819 605,52 </w:delText>
              </w:r>
            </w:del>
          </w:p>
        </w:tc>
      </w:tr>
    </w:tbl>
    <w:p w14:paraId="14E65F78" w14:textId="629F6CC8" w:rsidR="008A7E96" w:rsidDel="009D4533" w:rsidRDefault="00591781" w:rsidP="009D4533">
      <w:pPr>
        <w:spacing w:after="0" w:line="259" w:lineRule="auto"/>
        <w:ind w:left="0" w:firstLine="0"/>
        <w:jc w:val="left"/>
        <w:rPr>
          <w:del w:id="277" w:author="Eerika Purgel" w:date="2024-06-18T10:26:00Z" w16du:dateUtc="2024-06-18T07:26:00Z"/>
        </w:rPr>
      </w:pPr>
      <w:del w:id="278" w:author="Eerika Purgel" w:date="2024-06-18T10:26:00Z" w16du:dateUtc="2024-06-18T07:26:00Z">
        <w:r w:rsidDel="009D4533">
          <w:delText xml:space="preserve"> </w:delText>
        </w:r>
      </w:del>
    </w:p>
    <w:p w14:paraId="64E94CD1" w14:textId="0E768522" w:rsidR="008A7E96" w:rsidDel="009D4533" w:rsidRDefault="00591781" w:rsidP="009D4533">
      <w:pPr>
        <w:spacing w:after="0" w:line="259" w:lineRule="auto"/>
        <w:ind w:left="0" w:firstLine="0"/>
        <w:jc w:val="left"/>
        <w:rPr>
          <w:del w:id="279" w:author="Eerika Purgel" w:date="2024-06-18T10:26:00Z" w16du:dateUtc="2024-06-18T07:26:00Z"/>
        </w:rPr>
      </w:pPr>
      <w:del w:id="280" w:author="Eerika Purgel" w:date="2024-06-18T10:26:00Z" w16du:dateUtc="2024-06-18T07:26:00Z">
        <w:r w:rsidDel="009D4533">
          <w:delText xml:space="preserve"> </w:delText>
        </w:r>
        <w:r w:rsidDel="009D4533">
          <w:tab/>
          <w:delText xml:space="preserve"> </w:delText>
        </w:r>
      </w:del>
    </w:p>
    <w:p w14:paraId="6534E00A" w14:textId="2E1E1EFF" w:rsidR="008A7E96" w:rsidDel="009D4533" w:rsidRDefault="00591781" w:rsidP="009D4533">
      <w:pPr>
        <w:spacing w:after="0" w:line="259" w:lineRule="auto"/>
        <w:ind w:left="0" w:firstLine="0"/>
        <w:jc w:val="left"/>
        <w:rPr>
          <w:del w:id="281" w:author="Eerika Purgel" w:date="2024-06-18T10:26:00Z" w16du:dateUtc="2024-06-18T07:26:00Z"/>
        </w:rPr>
      </w:pPr>
      <w:del w:id="282" w:author="Eerika Purgel" w:date="2024-06-18T10:26:00Z" w16du:dateUtc="2024-06-18T07:26:00Z">
        <w:r w:rsidDel="009D4533">
          <w:rPr>
            <w:sz w:val="20"/>
          </w:rPr>
          <w:delText xml:space="preserve"> </w:delText>
        </w:r>
      </w:del>
    </w:p>
    <w:p w14:paraId="3883D1F9" w14:textId="6111A372" w:rsidR="008A7E96" w:rsidDel="009D4533" w:rsidRDefault="00591781" w:rsidP="009D4533">
      <w:pPr>
        <w:spacing w:after="0" w:line="259" w:lineRule="auto"/>
        <w:ind w:left="0" w:firstLine="0"/>
        <w:jc w:val="left"/>
        <w:rPr>
          <w:del w:id="283" w:author="Eerika Purgel" w:date="2024-06-18T10:26:00Z" w16du:dateUtc="2024-06-18T07:26:00Z"/>
        </w:rPr>
      </w:pPr>
      <w:del w:id="284" w:author="Eerika Purgel" w:date="2024-06-18T10:26:00Z" w16du:dateUtc="2024-06-18T07:26:00Z">
        <w:r w:rsidDel="009D4533">
          <w:delText xml:space="preserve"> </w:delText>
        </w:r>
      </w:del>
    </w:p>
    <w:p w14:paraId="341B1E57" w14:textId="401917DB" w:rsidR="008A7E96" w:rsidDel="009D4533" w:rsidRDefault="00591781" w:rsidP="009D4533">
      <w:pPr>
        <w:spacing w:after="0" w:line="259" w:lineRule="auto"/>
        <w:ind w:left="0" w:firstLine="0"/>
        <w:jc w:val="left"/>
        <w:rPr>
          <w:del w:id="285" w:author="Eerika Purgel" w:date="2024-06-18T10:26:00Z" w16du:dateUtc="2024-06-18T07:26:00Z"/>
        </w:rPr>
      </w:pPr>
      <w:del w:id="286" w:author="Eerika Purgel" w:date="2024-06-18T10:26:00Z" w16du:dateUtc="2024-06-18T07:26:00Z">
        <w:r w:rsidDel="009D4533">
          <w:delText xml:space="preserve"> </w:delText>
        </w:r>
      </w:del>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672"/>
        <w:gridCol w:w="3648"/>
        <w:gridCol w:w="1512"/>
        <w:gridCol w:w="2225"/>
        <w:gridCol w:w="2543"/>
      </w:tblGrid>
      <w:tr w:rsidR="008A7E96" w:rsidDel="009D4533" w14:paraId="4C61734D" w14:textId="26E9380E">
        <w:trPr>
          <w:trHeight w:val="727"/>
          <w:del w:id="287" w:author="Eerika Purgel" w:date="2024-06-18T10:26:00Z"/>
        </w:trPr>
        <w:tc>
          <w:tcPr>
            <w:tcW w:w="4102" w:type="dxa"/>
            <w:tcBorders>
              <w:top w:val="single" w:sz="4" w:space="0" w:color="000000"/>
              <w:left w:val="single" w:sz="4" w:space="0" w:color="000000"/>
              <w:bottom w:val="single" w:sz="4" w:space="0" w:color="000000"/>
              <w:right w:val="single" w:sz="4" w:space="0" w:color="000000"/>
            </w:tcBorders>
            <w:vAlign w:val="center"/>
          </w:tcPr>
          <w:p w14:paraId="0F67C421" w14:textId="41C0EB63" w:rsidR="008A7E96" w:rsidDel="009D4533" w:rsidRDefault="00591781" w:rsidP="009D4533">
            <w:pPr>
              <w:spacing w:after="0" w:line="259" w:lineRule="auto"/>
              <w:ind w:left="0" w:firstLine="0"/>
              <w:jc w:val="left"/>
              <w:rPr>
                <w:del w:id="288" w:author="Eerika Purgel" w:date="2024-06-18T10:26:00Z" w16du:dateUtc="2024-06-18T07:26:00Z"/>
              </w:rPr>
            </w:pPr>
            <w:del w:id="289" w:author="Eerika Purgel" w:date="2024-06-18T10:26:00Z" w16du:dateUtc="2024-06-18T07:26:00Z">
              <w:r w:rsidDel="009D4533">
                <w:rPr>
                  <w:b/>
                </w:rPr>
                <w:delText xml:space="preserve">Tegevuse nimetus: </w:delText>
              </w:r>
            </w:del>
          </w:p>
        </w:tc>
        <w:tc>
          <w:tcPr>
            <w:tcW w:w="3970" w:type="dxa"/>
            <w:tcBorders>
              <w:top w:val="single" w:sz="4" w:space="0" w:color="000000"/>
              <w:left w:val="single" w:sz="4" w:space="0" w:color="000000"/>
              <w:bottom w:val="single" w:sz="4" w:space="0" w:color="000000"/>
              <w:right w:val="single" w:sz="4" w:space="0" w:color="000000"/>
            </w:tcBorders>
          </w:tcPr>
          <w:p w14:paraId="1ADBD545" w14:textId="71E41540" w:rsidR="008A7E96" w:rsidDel="009D4533" w:rsidRDefault="00591781" w:rsidP="009D4533">
            <w:pPr>
              <w:spacing w:after="0" w:line="259" w:lineRule="auto"/>
              <w:ind w:left="0" w:firstLine="0"/>
              <w:jc w:val="left"/>
              <w:rPr>
                <w:del w:id="290" w:author="Eerika Purgel" w:date="2024-06-18T10:26:00Z" w16du:dateUtc="2024-06-18T07:26:00Z"/>
              </w:rPr>
            </w:pPr>
            <w:del w:id="291" w:author="Eerika Purgel" w:date="2024-06-18T10:26:00Z" w16du:dateUtc="2024-06-18T07:26:00Z">
              <w:r w:rsidDel="009D4533">
                <w:rPr>
                  <w:b/>
                </w:rPr>
                <w:delText xml:space="preserve">Tulemusnäitaja koos sihttasemega: </w:delText>
              </w:r>
            </w:del>
          </w:p>
          <w:p w14:paraId="7E918324" w14:textId="09A09047" w:rsidR="008A7E96" w:rsidDel="009D4533" w:rsidRDefault="00591781" w:rsidP="009D4533">
            <w:pPr>
              <w:spacing w:after="0" w:line="259" w:lineRule="auto"/>
              <w:ind w:left="0" w:firstLine="0"/>
              <w:jc w:val="left"/>
              <w:rPr>
                <w:del w:id="292" w:author="Eerika Purgel" w:date="2024-06-18T10:26:00Z" w16du:dateUtc="2024-06-18T07:26:00Z"/>
              </w:rPr>
            </w:pPr>
            <w:del w:id="293" w:author="Eerika Purgel" w:date="2024-06-18T10:26:00Z" w16du:dateUtc="2024-06-18T07:26:00Z">
              <w:r w:rsidDel="009D4533">
                <w:rPr>
                  <w:b/>
                </w:rPr>
                <w:delText>01.01.2023</w:delText>
              </w:r>
              <w:r w:rsidDel="009D4533">
                <w:rPr>
                  <w:rFonts w:ascii="Segoe UI Symbol" w:eastAsia="Segoe UI Symbol" w:hAnsi="Segoe UI Symbol" w:cs="Segoe UI Symbol"/>
                </w:rPr>
                <w:delText></w:delText>
              </w:r>
              <w:r w:rsidDel="009D4533">
                <w:rPr>
                  <w:b/>
                </w:rPr>
                <w:delText xml:space="preserve">31.12.2029 </w:delText>
              </w:r>
            </w:del>
          </w:p>
        </w:tc>
        <w:tc>
          <w:tcPr>
            <w:tcW w:w="1558" w:type="dxa"/>
            <w:tcBorders>
              <w:top w:val="single" w:sz="4" w:space="0" w:color="000000"/>
              <w:left w:val="single" w:sz="4" w:space="0" w:color="000000"/>
              <w:bottom w:val="single" w:sz="4" w:space="0" w:color="000000"/>
              <w:right w:val="single" w:sz="4" w:space="0" w:color="000000"/>
            </w:tcBorders>
          </w:tcPr>
          <w:p w14:paraId="2F60FC6E" w14:textId="70B7CC70" w:rsidR="008A7E96" w:rsidDel="009D4533" w:rsidRDefault="00591781" w:rsidP="009D4533">
            <w:pPr>
              <w:spacing w:after="0" w:line="259" w:lineRule="auto"/>
              <w:ind w:left="0" w:firstLine="0"/>
              <w:jc w:val="left"/>
              <w:rPr>
                <w:del w:id="294" w:author="Eerika Purgel" w:date="2024-06-18T10:26:00Z" w16du:dateUtc="2024-06-18T07:26:00Z"/>
              </w:rPr>
            </w:pPr>
            <w:del w:id="295" w:author="Eerika Purgel" w:date="2024-06-18T10:26:00Z" w16du:dateUtc="2024-06-18T07:26:00Z">
              <w:r w:rsidDel="009D4533">
                <w:rPr>
                  <w:b/>
                </w:rPr>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36C0E7A5" w14:textId="43C7712A" w:rsidR="008A7E96" w:rsidDel="009D4533" w:rsidRDefault="00591781" w:rsidP="009D4533">
            <w:pPr>
              <w:spacing w:after="0" w:line="259" w:lineRule="auto"/>
              <w:ind w:left="0" w:firstLine="0"/>
              <w:jc w:val="left"/>
              <w:rPr>
                <w:del w:id="296" w:author="Eerika Purgel" w:date="2024-06-18T10:26:00Z" w16du:dateUtc="2024-06-18T07:26:00Z"/>
              </w:rPr>
            </w:pPr>
            <w:del w:id="297" w:author="Eerika Purgel" w:date="2024-06-18T10:26:00Z" w16du:dateUtc="2024-06-18T07:26:00Z">
              <w:r w:rsidDel="009D4533">
                <w:rPr>
                  <w:b/>
                </w:rPr>
                <w:delText xml:space="preserve"> </w:delText>
              </w:r>
            </w:del>
          </w:p>
        </w:tc>
        <w:tc>
          <w:tcPr>
            <w:tcW w:w="1702" w:type="dxa"/>
            <w:tcBorders>
              <w:top w:val="single" w:sz="4" w:space="0" w:color="000000"/>
              <w:left w:val="single" w:sz="4" w:space="0" w:color="000000"/>
              <w:bottom w:val="single" w:sz="4" w:space="0" w:color="000000"/>
              <w:right w:val="single" w:sz="4" w:space="0" w:color="000000"/>
            </w:tcBorders>
          </w:tcPr>
          <w:p w14:paraId="21837D0F" w14:textId="0EE94ADA" w:rsidR="008A7E96" w:rsidDel="009D4533" w:rsidRDefault="00591781" w:rsidP="009D4533">
            <w:pPr>
              <w:spacing w:after="0" w:line="259" w:lineRule="auto"/>
              <w:ind w:left="0" w:firstLine="0"/>
              <w:jc w:val="left"/>
              <w:rPr>
                <w:del w:id="298" w:author="Eerika Purgel" w:date="2024-06-18T10:26:00Z" w16du:dateUtc="2024-06-18T07:26:00Z"/>
              </w:rPr>
            </w:pPr>
            <w:del w:id="299" w:author="Eerika Purgel" w:date="2024-06-18T10:26:00Z" w16du:dateUtc="2024-06-18T07:26:00Z">
              <w:r w:rsidDel="009D4533">
                <w:rPr>
                  <w:b/>
                </w:rPr>
                <w:delText xml:space="preserve"> </w:delText>
              </w:r>
            </w:del>
          </w:p>
        </w:tc>
      </w:tr>
      <w:tr w:rsidR="008A7E96" w:rsidDel="009D4533" w14:paraId="76757D44" w14:textId="66974BDB">
        <w:trPr>
          <w:trHeight w:val="838"/>
          <w:del w:id="300" w:author="Eerika Purgel" w:date="2024-06-18T10:26:00Z"/>
        </w:trPr>
        <w:tc>
          <w:tcPr>
            <w:tcW w:w="4102" w:type="dxa"/>
            <w:tcBorders>
              <w:top w:val="single" w:sz="4" w:space="0" w:color="000000"/>
              <w:left w:val="single" w:sz="4" w:space="0" w:color="000000"/>
              <w:bottom w:val="single" w:sz="4" w:space="0" w:color="000000"/>
              <w:right w:val="single" w:sz="4" w:space="0" w:color="000000"/>
            </w:tcBorders>
          </w:tcPr>
          <w:p w14:paraId="51913C6B" w14:textId="4F068FAF" w:rsidR="008A7E96" w:rsidDel="009D4533" w:rsidRDefault="00591781" w:rsidP="009D4533">
            <w:pPr>
              <w:spacing w:after="0" w:line="259" w:lineRule="auto"/>
              <w:ind w:left="0" w:firstLine="0"/>
              <w:jc w:val="left"/>
              <w:rPr>
                <w:del w:id="301" w:author="Eerika Purgel" w:date="2024-06-18T10:26:00Z" w16du:dateUtc="2024-06-18T07:26:00Z"/>
              </w:rPr>
            </w:pPr>
            <w:del w:id="302" w:author="Eerika Purgel" w:date="2024-06-18T10:26:00Z" w16du:dateUtc="2024-06-18T07:26:00Z">
              <w:r w:rsidDel="009D4533">
                <w:rPr>
                  <w:b/>
                </w:rPr>
                <w:delText xml:space="preserve">Programmi </w:delText>
              </w:r>
              <w:r w:rsidDel="009D4533">
                <w:rPr>
                  <w:b/>
                </w:rPr>
                <w:tab/>
                <w:delText xml:space="preserve">tegevus: </w:delText>
              </w:r>
              <w:r w:rsidDel="009D4533">
                <w:rPr>
                  <w:b/>
                </w:rPr>
                <w:tab/>
              </w:r>
              <w:r w:rsidDel="009D4533">
                <w:delText>KOV kliimameetmed ja muud kohanemise meetmed</w:delText>
              </w:r>
              <w:r w:rsidDel="009D4533">
                <w:rPr>
                  <w:b/>
                </w:rPr>
                <w:delText xml:space="preserve"> </w:delText>
              </w:r>
            </w:del>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4BC7C0D8" w14:textId="5C2FC747" w:rsidR="008A7E96" w:rsidDel="009D4533" w:rsidRDefault="00591781" w:rsidP="009D4533">
            <w:pPr>
              <w:spacing w:after="0" w:line="259" w:lineRule="auto"/>
              <w:ind w:left="0" w:firstLine="0"/>
              <w:jc w:val="left"/>
              <w:rPr>
                <w:del w:id="303" w:author="Eerika Purgel" w:date="2024-06-18T10:26:00Z" w16du:dateUtc="2024-06-18T07:26:00Z"/>
              </w:rPr>
            </w:pPr>
            <w:del w:id="304" w:author="Eerika Purgel" w:date="2024-06-18T10:26:00Z" w16du:dateUtc="2024-06-18T07:26:00Z">
              <w:r w:rsidDel="009D4533">
                <w:delText xml:space="preserve">Osakaal inimestest, kes on kliimamuutuste mõjudest teadlikud ja </w:delText>
              </w:r>
            </w:del>
          </w:p>
          <w:p w14:paraId="493DEE7E" w14:textId="25102DFD" w:rsidR="008A7E96" w:rsidDel="009D4533" w:rsidRDefault="00591781" w:rsidP="009D4533">
            <w:pPr>
              <w:spacing w:after="0" w:line="259" w:lineRule="auto"/>
              <w:ind w:left="0" w:firstLine="0"/>
              <w:jc w:val="left"/>
              <w:rPr>
                <w:del w:id="305" w:author="Eerika Purgel" w:date="2024-06-18T10:26:00Z" w16du:dateUtc="2024-06-18T07:26:00Z"/>
              </w:rPr>
            </w:pPr>
            <w:del w:id="306" w:author="Eerika Purgel" w:date="2024-06-18T10:26:00Z" w16du:dateUtc="2024-06-18T07:26:00Z">
              <w:r w:rsidDel="009D4533">
                <w:lastRenderedPageBreak/>
                <w:delText>tegutsevad (% – 85)</w:delText>
              </w:r>
              <w:r w:rsidDel="009D4533">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67F33150" w14:textId="2302E8BA" w:rsidR="008A7E96" w:rsidDel="009D4533" w:rsidRDefault="00591781" w:rsidP="009D4533">
            <w:pPr>
              <w:spacing w:after="0" w:line="259" w:lineRule="auto"/>
              <w:ind w:left="0" w:firstLine="0"/>
              <w:jc w:val="left"/>
              <w:rPr>
                <w:del w:id="307" w:author="Eerika Purgel" w:date="2024-06-18T10:26:00Z" w16du:dateUtc="2024-06-18T07:26:00Z"/>
              </w:rPr>
            </w:pPr>
            <w:del w:id="308" w:author="Eerika Purgel" w:date="2024-06-18T10:26:00Z" w16du:dateUtc="2024-06-18T07:26:00Z">
              <w:r w:rsidDel="009D4533">
                <w:rPr>
                  <w:b/>
                </w:rPr>
                <w:lastRenderedPageBreak/>
                <w:delText xml:space="preserve">Abikõlblik kogusumma (EUR) </w:delText>
              </w:r>
            </w:del>
          </w:p>
        </w:tc>
        <w:tc>
          <w:tcPr>
            <w:tcW w:w="2269" w:type="dxa"/>
            <w:tcBorders>
              <w:top w:val="single" w:sz="4" w:space="0" w:color="000000"/>
              <w:left w:val="single" w:sz="4" w:space="0" w:color="000000"/>
              <w:bottom w:val="single" w:sz="4" w:space="0" w:color="000000"/>
              <w:right w:val="single" w:sz="4" w:space="0" w:color="000000"/>
            </w:tcBorders>
          </w:tcPr>
          <w:p w14:paraId="77B7A639" w14:textId="3B72D2E8" w:rsidR="008A7E96" w:rsidDel="009D4533" w:rsidRDefault="00591781" w:rsidP="009D4533">
            <w:pPr>
              <w:spacing w:after="0" w:line="259" w:lineRule="auto"/>
              <w:ind w:left="0" w:firstLine="0"/>
              <w:jc w:val="left"/>
              <w:rPr>
                <w:del w:id="309" w:author="Eerika Purgel" w:date="2024-06-18T10:26:00Z" w16du:dateUtc="2024-06-18T07:26:00Z"/>
              </w:rPr>
            </w:pPr>
            <w:del w:id="310" w:author="Eerika Purgel" w:date="2024-06-18T10:26:00Z" w16du:dateUtc="2024-06-18T07:26:00Z">
              <w:r w:rsidDel="009D4533">
                <w:rPr>
                  <w:b/>
                </w:rPr>
                <w:delText xml:space="preserve">Ühtekuuluvusfondi </w:delText>
              </w:r>
            </w:del>
          </w:p>
          <w:p w14:paraId="5B70C294" w14:textId="2EAC2BCB" w:rsidR="008A7E96" w:rsidDel="009D4533" w:rsidRDefault="00591781" w:rsidP="009D4533">
            <w:pPr>
              <w:spacing w:after="0" w:line="259" w:lineRule="auto"/>
              <w:ind w:left="0" w:firstLine="0"/>
              <w:jc w:val="left"/>
              <w:rPr>
                <w:del w:id="311" w:author="Eerika Purgel" w:date="2024-06-18T10:26:00Z" w16du:dateUtc="2024-06-18T07:26:00Z"/>
              </w:rPr>
            </w:pPr>
            <w:del w:id="312" w:author="Eerika Purgel" w:date="2024-06-18T10:26:00Z" w16du:dateUtc="2024-06-18T07:26:00Z">
              <w:r w:rsidDel="009D4533">
                <w:rPr>
                  <w:b/>
                </w:rPr>
                <w:delText xml:space="preserve">toetus (EUR) </w:delText>
              </w:r>
            </w:del>
          </w:p>
        </w:tc>
        <w:tc>
          <w:tcPr>
            <w:tcW w:w="1702" w:type="dxa"/>
            <w:tcBorders>
              <w:top w:val="single" w:sz="4" w:space="0" w:color="000000"/>
              <w:left w:val="single" w:sz="4" w:space="0" w:color="000000"/>
              <w:bottom w:val="single" w:sz="4" w:space="0" w:color="000000"/>
              <w:right w:val="single" w:sz="4" w:space="0" w:color="000000"/>
            </w:tcBorders>
          </w:tcPr>
          <w:p w14:paraId="0FE59AEF" w14:textId="22B3CB9F" w:rsidR="008A7E96" w:rsidDel="009D4533" w:rsidRDefault="00591781" w:rsidP="009D4533">
            <w:pPr>
              <w:spacing w:after="0" w:line="259" w:lineRule="auto"/>
              <w:ind w:left="0" w:firstLine="0"/>
              <w:jc w:val="left"/>
              <w:rPr>
                <w:del w:id="313" w:author="Eerika Purgel" w:date="2024-06-18T10:26:00Z" w16du:dateUtc="2024-06-18T07:26:00Z"/>
              </w:rPr>
            </w:pPr>
            <w:del w:id="314" w:author="Eerika Purgel" w:date="2024-06-18T10:26:00Z" w16du:dateUtc="2024-06-18T07:26:00Z">
              <w:r w:rsidDel="009D4533">
                <w:rPr>
                  <w:b/>
                </w:rPr>
                <w:delText xml:space="preserve">Riiklik </w:delText>
              </w:r>
              <w:r w:rsidDel="009D4533">
                <w:rPr>
                  <w:b/>
                </w:rPr>
                <w:tab/>
                <w:delText xml:space="preserve">kaasfinantseering (EUR) </w:delText>
              </w:r>
            </w:del>
          </w:p>
        </w:tc>
      </w:tr>
      <w:tr w:rsidR="008A7E96" w:rsidDel="009D4533" w14:paraId="52545E34" w14:textId="5BA5CDD0">
        <w:trPr>
          <w:trHeight w:val="3323"/>
          <w:del w:id="315" w:author="Eerika Purgel" w:date="2024-06-18T10:26:00Z"/>
        </w:trPr>
        <w:tc>
          <w:tcPr>
            <w:tcW w:w="4102" w:type="dxa"/>
            <w:tcBorders>
              <w:top w:val="single" w:sz="4" w:space="0" w:color="000000"/>
              <w:left w:val="single" w:sz="4" w:space="0" w:color="000000"/>
              <w:bottom w:val="single" w:sz="4" w:space="0" w:color="000000"/>
              <w:right w:val="single" w:sz="4" w:space="0" w:color="000000"/>
            </w:tcBorders>
          </w:tcPr>
          <w:p w14:paraId="14538D9F" w14:textId="7899C191" w:rsidR="008A7E96" w:rsidDel="009D4533" w:rsidRDefault="00591781" w:rsidP="009D4533">
            <w:pPr>
              <w:spacing w:after="0" w:line="259" w:lineRule="auto"/>
              <w:ind w:left="0" w:firstLine="0"/>
              <w:jc w:val="left"/>
              <w:rPr>
                <w:del w:id="316" w:author="Eerika Purgel" w:date="2024-06-18T10:26:00Z" w16du:dateUtc="2024-06-18T07:26:00Z"/>
              </w:rPr>
            </w:pPr>
            <w:del w:id="317" w:author="Eerika Purgel" w:date="2024-06-18T10:26:00Z" w16du:dateUtc="2024-06-18T07:26:00Z">
              <w:r w:rsidDel="009D4533">
                <w:lastRenderedPageBreak/>
                <w:delText xml:space="preserve">Kliimamuutustega arvestamise pilootprojektide (detailplaneeringute näitel) läbiviimine kohaliku omavalitsuse ja ettevõtjate tasandil ning juhendmaterjalide koostamine kliimamuutustega seonduvate riskide maandamiseks koos sellesisuliste koolitustega KOVidele; </w:delText>
              </w:r>
            </w:del>
          </w:p>
          <w:p w14:paraId="646CC03C" w14:textId="4E564A3F" w:rsidR="008A7E96" w:rsidDel="009D4533" w:rsidRDefault="00591781" w:rsidP="009D4533">
            <w:pPr>
              <w:spacing w:after="0" w:line="259" w:lineRule="auto"/>
              <w:ind w:left="0" w:firstLine="0"/>
              <w:jc w:val="left"/>
              <w:rPr>
                <w:del w:id="318" w:author="Eerika Purgel" w:date="2024-06-18T10:26:00Z" w16du:dateUtc="2024-06-18T07:26:00Z"/>
              </w:rPr>
            </w:pPr>
            <w:del w:id="319" w:author="Eerika Purgel" w:date="2024-06-18T10:26:00Z" w16du:dateUtc="2024-06-18T07:26:00Z">
              <w:r w:rsidDel="009D4533">
                <w:delText>Kliimavaldkonna teadlikkuse suurendamise kommunikatsiooni-</w:delText>
              </w:r>
            </w:del>
          </w:p>
          <w:p w14:paraId="3B17B5D5" w14:textId="5769BCD8" w:rsidR="008A7E96" w:rsidDel="009D4533" w:rsidRDefault="00591781" w:rsidP="009D4533">
            <w:pPr>
              <w:spacing w:after="0" w:line="259" w:lineRule="auto"/>
              <w:ind w:left="0" w:firstLine="0"/>
              <w:jc w:val="left"/>
              <w:rPr>
                <w:del w:id="320" w:author="Eerika Purgel" w:date="2024-06-18T10:26:00Z" w16du:dateUtc="2024-06-18T07:26:00Z"/>
              </w:rPr>
            </w:pPr>
            <w:del w:id="321" w:author="Eerika Purgel" w:date="2024-06-18T10:26:00Z" w16du:dateUtc="2024-06-18T07:26:00Z">
              <w:r w:rsidDel="009D4533">
                <w:delText>strateegia ja –tegevuskava elluviimine ja uuendamine.</w:delText>
              </w:r>
              <w:r w:rsidDel="009D4533">
                <w:rPr>
                  <w:b/>
                </w:rPr>
                <w:delText xml:space="preserve"> </w:delText>
              </w:r>
            </w:del>
          </w:p>
        </w:tc>
        <w:tc>
          <w:tcPr>
            <w:tcW w:w="0" w:type="auto"/>
            <w:vMerge/>
            <w:tcBorders>
              <w:top w:val="nil"/>
              <w:left w:val="single" w:sz="4" w:space="0" w:color="000000"/>
              <w:bottom w:val="nil"/>
              <w:right w:val="single" w:sz="4" w:space="0" w:color="000000"/>
            </w:tcBorders>
          </w:tcPr>
          <w:p w14:paraId="17A785C5" w14:textId="0E7E92FF" w:rsidR="008A7E96" w:rsidDel="009D4533" w:rsidRDefault="008A7E96" w:rsidP="009D4533">
            <w:pPr>
              <w:spacing w:after="0" w:line="259" w:lineRule="auto"/>
              <w:ind w:left="0" w:firstLine="0"/>
              <w:jc w:val="left"/>
              <w:rPr>
                <w:del w:id="322" w:author="Eerika Purgel" w:date="2024-06-18T10:26:00Z" w16du:dateUtc="2024-06-18T07:26:00Z"/>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10C3A4CB" w14:textId="4EB2D478" w:rsidR="008A7E96" w:rsidDel="009D4533" w:rsidRDefault="00591781" w:rsidP="009D4533">
            <w:pPr>
              <w:spacing w:after="0" w:line="259" w:lineRule="auto"/>
              <w:ind w:left="0" w:firstLine="0"/>
              <w:jc w:val="left"/>
              <w:rPr>
                <w:del w:id="323" w:author="Eerika Purgel" w:date="2024-06-18T10:26:00Z" w16du:dateUtc="2024-06-18T07:26:00Z"/>
              </w:rPr>
            </w:pPr>
            <w:del w:id="324" w:author="Eerika Purgel" w:date="2024-06-18T10:26:00Z" w16du:dateUtc="2024-06-18T07:26:00Z">
              <w:r w:rsidDel="009D4533">
                <w:delText xml:space="preserve">5 493 580,52 </w:delText>
              </w:r>
            </w:del>
          </w:p>
        </w:tc>
        <w:tc>
          <w:tcPr>
            <w:tcW w:w="2269" w:type="dxa"/>
            <w:tcBorders>
              <w:top w:val="single" w:sz="4" w:space="0" w:color="000000"/>
              <w:left w:val="single" w:sz="4" w:space="0" w:color="000000"/>
              <w:bottom w:val="single" w:sz="4" w:space="0" w:color="000000"/>
              <w:right w:val="single" w:sz="4" w:space="0" w:color="000000"/>
            </w:tcBorders>
            <w:vAlign w:val="center"/>
          </w:tcPr>
          <w:p w14:paraId="3C95CB80" w14:textId="095F0085" w:rsidR="008A7E96" w:rsidDel="009D4533" w:rsidRDefault="00591781" w:rsidP="009D4533">
            <w:pPr>
              <w:spacing w:after="0" w:line="259" w:lineRule="auto"/>
              <w:ind w:left="0" w:firstLine="0"/>
              <w:jc w:val="left"/>
              <w:rPr>
                <w:del w:id="325" w:author="Eerika Purgel" w:date="2024-06-18T10:26:00Z" w16du:dateUtc="2024-06-18T07:26:00Z"/>
              </w:rPr>
            </w:pPr>
            <w:del w:id="326" w:author="Eerika Purgel" w:date="2024-06-18T10:26:00Z" w16du:dateUtc="2024-06-18T07:26:00Z">
              <w:r w:rsidDel="009D4533">
                <w:delText xml:space="preserve">4 669 543,44 </w:delText>
              </w:r>
            </w:del>
          </w:p>
        </w:tc>
        <w:tc>
          <w:tcPr>
            <w:tcW w:w="1702" w:type="dxa"/>
            <w:tcBorders>
              <w:top w:val="single" w:sz="4" w:space="0" w:color="000000"/>
              <w:left w:val="single" w:sz="4" w:space="0" w:color="000000"/>
              <w:bottom w:val="single" w:sz="4" w:space="0" w:color="000000"/>
              <w:right w:val="single" w:sz="4" w:space="0" w:color="000000"/>
            </w:tcBorders>
            <w:vAlign w:val="center"/>
          </w:tcPr>
          <w:p w14:paraId="59ACB97A" w14:textId="4E9C423C" w:rsidR="008A7E96" w:rsidDel="009D4533" w:rsidRDefault="00591781" w:rsidP="009D4533">
            <w:pPr>
              <w:spacing w:after="0" w:line="259" w:lineRule="auto"/>
              <w:ind w:left="0" w:firstLine="0"/>
              <w:jc w:val="left"/>
              <w:rPr>
                <w:del w:id="327" w:author="Eerika Purgel" w:date="2024-06-18T10:26:00Z" w16du:dateUtc="2024-06-18T07:26:00Z"/>
              </w:rPr>
            </w:pPr>
            <w:del w:id="328" w:author="Eerika Purgel" w:date="2024-06-18T10:26:00Z" w16du:dateUtc="2024-06-18T07:26:00Z">
              <w:r w:rsidDel="009D4533">
                <w:delText xml:space="preserve">824 037,08 </w:delText>
              </w:r>
            </w:del>
          </w:p>
        </w:tc>
      </w:tr>
      <w:tr w:rsidR="008A7E96" w:rsidDel="009D4533" w14:paraId="62CC69C4" w14:textId="713BE403">
        <w:trPr>
          <w:trHeight w:val="430"/>
          <w:del w:id="329" w:author="Eerika Purgel" w:date="2024-06-18T10:26:00Z"/>
        </w:trPr>
        <w:tc>
          <w:tcPr>
            <w:tcW w:w="4102" w:type="dxa"/>
            <w:tcBorders>
              <w:top w:val="single" w:sz="4" w:space="0" w:color="000000"/>
              <w:left w:val="single" w:sz="4" w:space="0" w:color="000000"/>
              <w:bottom w:val="single" w:sz="4" w:space="0" w:color="000000"/>
              <w:right w:val="single" w:sz="4" w:space="0" w:color="000000"/>
            </w:tcBorders>
          </w:tcPr>
          <w:p w14:paraId="09AEC56A" w14:textId="5661646E" w:rsidR="008A7E96" w:rsidDel="009D4533" w:rsidRDefault="00591781" w:rsidP="009D4533">
            <w:pPr>
              <w:spacing w:after="0" w:line="259" w:lineRule="auto"/>
              <w:ind w:left="0" w:firstLine="0"/>
              <w:jc w:val="left"/>
              <w:rPr>
                <w:del w:id="330" w:author="Eerika Purgel" w:date="2024-06-18T10:26:00Z" w16du:dateUtc="2024-06-18T07:26:00Z"/>
              </w:rPr>
            </w:pPr>
            <w:del w:id="331" w:author="Eerika Purgel" w:date="2024-06-18T10:26:00Z" w16du:dateUtc="2024-06-18T07:26:00Z">
              <w:r w:rsidDel="009D4533">
                <w:delText xml:space="preserve">Otsene personalikulu </w:delText>
              </w:r>
            </w:del>
          </w:p>
        </w:tc>
        <w:tc>
          <w:tcPr>
            <w:tcW w:w="0" w:type="auto"/>
            <w:vMerge/>
            <w:tcBorders>
              <w:top w:val="nil"/>
              <w:left w:val="single" w:sz="4" w:space="0" w:color="000000"/>
              <w:bottom w:val="nil"/>
              <w:right w:val="single" w:sz="4" w:space="0" w:color="000000"/>
            </w:tcBorders>
          </w:tcPr>
          <w:p w14:paraId="10D822CA" w14:textId="7156B171" w:rsidR="008A7E96" w:rsidDel="009D4533" w:rsidRDefault="008A7E96" w:rsidP="009D4533">
            <w:pPr>
              <w:spacing w:after="0" w:line="259" w:lineRule="auto"/>
              <w:ind w:left="0" w:firstLine="0"/>
              <w:jc w:val="left"/>
              <w:rPr>
                <w:del w:id="332" w:author="Eerika Purgel" w:date="2024-06-18T10:26:00Z" w16du:dateUtc="2024-06-18T07:26:00Z"/>
              </w:rPr>
            </w:pPr>
          </w:p>
        </w:tc>
        <w:tc>
          <w:tcPr>
            <w:tcW w:w="1558" w:type="dxa"/>
            <w:tcBorders>
              <w:top w:val="single" w:sz="4" w:space="0" w:color="000000"/>
              <w:left w:val="single" w:sz="4" w:space="0" w:color="000000"/>
              <w:bottom w:val="single" w:sz="4" w:space="0" w:color="000000"/>
              <w:right w:val="single" w:sz="4" w:space="0" w:color="000000"/>
            </w:tcBorders>
          </w:tcPr>
          <w:p w14:paraId="4EBB6A76" w14:textId="60598597" w:rsidR="008A7E96" w:rsidDel="009D4533" w:rsidRDefault="00591781" w:rsidP="009D4533">
            <w:pPr>
              <w:spacing w:after="0" w:line="259" w:lineRule="auto"/>
              <w:ind w:left="0" w:firstLine="0"/>
              <w:jc w:val="left"/>
              <w:rPr>
                <w:del w:id="333" w:author="Eerika Purgel" w:date="2024-06-18T10:26:00Z" w16du:dateUtc="2024-06-18T07:26:00Z"/>
              </w:rPr>
            </w:pPr>
            <w:del w:id="334" w:author="Eerika Purgel" w:date="2024-06-18T10:26:00Z" w16du:dateUtc="2024-06-18T07:26:00Z">
              <w:r w:rsidDel="009D4533">
                <w:delText>283 500,00</w:delText>
              </w:r>
              <w:r w:rsidDel="009D4533">
                <w:rPr>
                  <w:b/>
                </w:rPr>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06F00ADC" w14:textId="3492B279" w:rsidR="008A7E96" w:rsidDel="009D4533" w:rsidRDefault="00591781" w:rsidP="009D4533">
            <w:pPr>
              <w:spacing w:after="0" w:line="259" w:lineRule="auto"/>
              <w:ind w:left="0" w:firstLine="0"/>
              <w:jc w:val="left"/>
              <w:rPr>
                <w:del w:id="335" w:author="Eerika Purgel" w:date="2024-06-18T10:26:00Z" w16du:dateUtc="2024-06-18T07:26:00Z"/>
              </w:rPr>
            </w:pPr>
            <w:del w:id="336" w:author="Eerika Purgel" w:date="2024-06-18T10:26:00Z" w16du:dateUtc="2024-06-18T07:26:00Z">
              <w:r w:rsidDel="009D4533">
                <w:delText xml:space="preserve">240 975,00 </w:delText>
              </w:r>
            </w:del>
          </w:p>
        </w:tc>
        <w:tc>
          <w:tcPr>
            <w:tcW w:w="1702" w:type="dxa"/>
            <w:tcBorders>
              <w:top w:val="single" w:sz="4" w:space="0" w:color="000000"/>
              <w:left w:val="single" w:sz="4" w:space="0" w:color="000000"/>
              <w:bottom w:val="single" w:sz="4" w:space="0" w:color="000000"/>
              <w:right w:val="single" w:sz="4" w:space="0" w:color="000000"/>
            </w:tcBorders>
          </w:tcPr>
          <w:p w14:paraId="41DD532B" w14:textId="7112971B" w:rsidR="008A7E96" w:rsidDel="009D4533" w:rsidRDefault="00591781" w:rsidP="009D4533">
            <w:pPr>
              <w:spacing w:after="0" w:line="259" w:lineRule="auto"/>
              <w:ind w:left="0" w:firstLine="0"/>
              <w:jc w:val="left"/>
              <w:rPr>
                <w:del w:id="337" w:author="Eerika Purgel" w:date="2024-06-18T10:26:00Z" w16du:dateUtc="2024-06-18T07:26:00Z"/>
              </w:rPr>
            </w:pPr>
            <w:del w:id="338" w:author="Eerika Purgel" w:date="2024-06-18T10:26:00Z" w16du:dateUtc="2024-06-18T07:26:00Z">
              <w:r w:rsidDel="009D4533">
                <w:delText xml:space="preserve">42 525,00 </w:delText>
              </w:r>
            </w:del>
          </w:p>
        </w:tc>
      </w:tr>
      <w:tr w:rsidR="008A7E96" w:rsidDel="009D4533" w14:paraId="28B103DB" w14:textId="1577AE19">
        <w:trPr>
          <w:trHeight w:val="286"/>
          <w:del w:id="339" w:author="Eerika Purgel" w:date="2024-06-18T10:26:00Z"/>
        </w:trPr>
        <w:tc>
          <w:tcPr>
            <w:tcW w:w="4102" w:type="dxa"/>
            <w:tcBorders>
              <w:top w:val="single" w:sz="4" w:space="0" w:color="000000"/>
              <w:left w:val="single" w:sz="4" w:space="0" w:color="000000"/>
              <w:bottom w:val="single" w:sz="4" w:space="0" w:color="000000"/>
              <w:right w:val="single" w:sz="4" w:space="0" w:color="000000"/>
            </w:tcBorders>
          </w:tcPr>
          <w:p w14:paraId="5702798A" w14:textId="26A9798D" w:rsidR="008A7E96" w:rsidDel="009D4533" w:rsidRDefault="00591781" w:rsidP="009D4533">
            <w:pPr>
              <w:spacing w:after="0" w:line="259" w:lineRule="auto"/>
              <w:ind w:left="0" w:firstLine="0"/>
              <w:jc w:val="left"/>
              <w:rPr>
                <w:del w:id="340" w:author="Eerika Purgel" w:date="2024-06-18T10:26:00Z" w16du:dateUtc="2024-06-18T07:26:00Z"/>
              </w:rPr>
            </w:pPr>
            <w:del w:id="341" w:author="Eerika Purgel" w:date="2024-06-18T10:26:00Z" w16du:dateUtc="2024-06-18T07:26:00Z">
              <w:r w:rsidDel="009D4533">
                <w:delText xml:space="preserve">Ühtne määr </w:delText>
              </w:r>
            </w:del>
          </w:p>
        </w:tc>
        <w:tc>
          <w:tcPr>
            <w:tcW w:w="0" w:type="auto"/>
            <w:vMerge/>
            <w:tcBorders>
              <w:top w:val="nil"/>
              <w:left w:val="single" w:sz="4" w:space="0" w:color="000000"/>
              <w:bottom w:val="single" w:sz="4" w:space="0" w:color="000000"/>
              <w:right w:val="single" w:sz="4" w:space="0" w:color="000000"/>
            </w:tcBorders>
          </w:tcPr>
          <w:p w14:paraId="14FD8E35" w14:textId="4EA8D84F" w:rsidR="008A7E96" w:rsidDel="009D4533" w:rsidRDefault="008A7E96" w:rsidP="009D4533">
            <w:pPr>
              <w:spacing w:after="0" w:line="259" w:lineRule="auto"/>
              <w:ind w:left="0" w:firstLine="0"/>
              <w:jc w:val="left"/>
              <w:rPr>
                <w:del w:id="342" w:author="Eerika Purgel" w:date="2024-06-18T10:26:00Z" w16du:dateUtc="2024-06-18T07:26:00Z"/>
              </w:rPr>
            </w:pPr>
          </w:p>
        </w:tc>
        <w:tc>
          <w:tcPr>
            <w:tcW w:w="1558" w:type="dxa"/>
            <w:tcBorders>
              <w:top w:val="single" w:sz="4" w:space="0" w:color="000000"/>
              <w:left w:val="single" w:sz="4" w:space="0" w:color="000000"/>
              <w:bottom w:val="single" w:sz="4" w:space="0" w:color="000000"/>
              <w:right w:val="single" w:sz="4" w:space="0" w:color="000000"/>
            </w:tcBorders>
          </w:tcPr>
          <w:p w14:paraId="5E455062" w14:textId="3073BA19" w:rsidR="008A7E96" w:rsidDel="009D4533" w:rsidRDefault="00591781" w:rsidP="009D4533">
            <w:pPr>
              <w:spacing w:after="0" w:line="259" w:lineRule="auto"/>
              <w:ind w:left="0" w:firstLine="0"/>
              <w:jc w:val="left"/>
              <w:rPr>
                <w:del w:id="343" w:author="Eerika Purgel" w:date="2024-06-18T10:26:00Z" w16du:dateUtc="2024-06-18T07:26:00Z"/>
              </w:rPr>
            </w:pPr>
            <w:del w:id="344" w:author="Eerika Purgel" w:date="2024-06-18T10:26:00Z" w16du:dateUtc="2024-06-18T07:26:00Z">
              <w:r w:rsidDel="009D4533">
                <w:delText xml:space="preserve">42 525,00 </w:delText>
              </w:r>
            </w:del>
          </w:p>
        </w:tc>
        <w:tc>
          <w:tcPr>
            <w:tcW w:w="2269" w:type="dxa"/>
            <w:tcBorders>
              <w:top w:val="single" w:sz="4" w:space="0" w:color="000000"/>
              <w:left w:val="single" w:sz="4" w:space="0" w:color="000000"/>
              <w:bottom w:val="single" w:sz="4" w:space="0" w:color="000000"/>
              <w:right w:val="single" w:sz="4" w:space="0" w:color="000000"/>
            </w:tcBorders>
          </w:tcPr>
          <w:p w14:paraId="2429A43B" w14:textId="25AC0BCA" w:rsidR="008A7E96" w:rsidDel="009D4533" w:rsidRDefault="00591781" w:rsidP="009D4533">
            <w:pPr>
              <w:spacing w:after="0" w:line="259" w:lineRule="auto"/>
              <w:ind w:left="0" w:firstLine="0"/>
              <w:jc w:val="left"/>
              <w:rPr>
                <w:del w:id="345" w:author="Eerika Purgel" w:date="2024-06-18T10:26:00Z" w16du:dateUtc="2024-06-18T07:26:00Z"/>
              </w:rPr>
            </w:pPr>
            <w:del w:id="346" w:author="Eerika Purgel" w:date="2024-06-18T10:26:00Z" w16du:dateUtc="2024-06-18T07:26:00Z">
              <w:r w:rsidDel="009D4533">
                <w:delText xml:space="preserve">36 146,25 </w:delText>
              </w:r>
            </w:del>
          </w:p>
        </w:tc>
        <w:tc>
          <w:tcPr>
            <w:tcW w:w="1702" w:type="dxa"/>
            <w:tcBorders>
              <w:top w:val="single" w:sz="4" w:space="0" w:color="000000"/>
              <w:left w:val="single" w:sz="4" w:space="0" w:color="000000"/>
              <w:bottom w:val="single" w:sz="4" w:space="0" w:color="000000"/>
              <w:right w:val="single" w:sz="4" w:space="0" w:color="000000"/>
            </w:tcBorders>
          </w:tcPr>
          <w:p w14:paraId="6C8E4319" w14:textId="2CFD88D9" w:rsidR="008A7E96" w:rsidDel="009D4533" w:rsidRDefault="00591781" w:rsidP="009D4533">
            <w:pPr>
              <w:spacing w:after="0" w:line="259" w:lineRule="auto"/>
              <w:ind w:left="0" w:firstLine="0"/>
              <w:jc w:val="left"/>
              <w:rPr>
                <w:del w:id="347" w:author="Eerika Purgel" w:date="2024-06-18T10:26:00Z" w16du:dateUtc="2024-06-18T07:26:00Z"/>
              </w:rPr>
            </w:pPr>
            <w:del w:id="348" w:author="Eerika Purgel" w:date="2024-06-18T10:26:00Z" w16du:dateUtc="2024-06-18T07:26:00Z">
              <w:r w:rsidDel="009D4533">
                <w:delText xml:space="preserve">6 378,75 </w:delText>
              </w:r>
            </w:del>
          </w:p>
        </w:tc>
      </w:tr>
      <w:tr w:rsidR="008A7E96" w:rsidDel="009D4533" w14:paraId="499C2249" w14:textId="30D45E26">
        <w:trPr>
          <w:trHeight w:val="430"/>
          <w:del w:id="349" w:author="Eerika Purgel" w:date="2024-06-18T10:26:00Z"/>
        </w:trPr>
        <w:tc>
          <w:tcPr>
            <w:tcW w:w="4102" w:type="dxa"/>
            <w:tcBorders>
              <w:top w:val="single" w:sz="4" w:space="0" w:color="000000"/>
              <w:left w:val="single" w:sz="4" w:space="0" w:color="000000"/>
              <w:bottom w:val="single" w:sz="4" w:space="0" w:color="000000"/>
              <w:right w:val="single" w:sz="4" w:space="0" w:color="000000"/>
            </w:tcBorders>
          </w:tcPr>
          <w:p w14:paraId="29EDA015" w14:textId="6AA8D9C8" w:rsidR="008A7E96" w:rsidDel="009D4533" w:rsidRDefault="00591781" w:rsidP="009D4533">
            <w:pPr>
              <w:spacing w:after="0" w:line="259" w:lineRule="auto"/>
              <w:ind w:left="0" w:firstLine="0"/>
              <w:jc w:val="left"/>
              <w:rPr>
                <w:del w:id="350" w:author="Eerika Purgel" w:date="2024-06-18T10:26:00Z" w16du:dateUtc="2024-06-18T07:26:00Z"/>
              </w:rPr>
            </w:pPr>
            <w:del w:id="351" w:author="Eerika Purgel" w:date="2024-06-18T10:26:00Z" w16du:dateUtc="2024-06-18T07:26:00Z">
              <w:r w:rsidDel="009D4533">
                <w:rPr>
                  <w:b/>
                </w:rPr>
                <w:delText xml:space="preserve">Kokku: </w:delText>
              </w:r>
            </w:del>
          </w:p>
        </w:tc>
        <w:tc>
          <w:tcPr>
            <w:tcW w:w="3970" w:type="dxa"/>
            <w:tcBorders>
              <w:top w:val="single" w:sz="4" w:space="0" w:color="000000"/>
              <w:left w:val="single" w:sz="4" w:space="0" w:color="000000"/>
              <w:bottom w:val="single" w:sz="4" w:space="0" w:color="000000"/>
              <w:right w:val="single" w:sz="4" w:space="0" w:color="000000"/>
            </w:tcBorders>
          </w:tcPr>
          <w:p w14:paraId="1C230FF6" w14:textId="2578C417" w:rsidR="008A7E96" w:rsidDel="009D4533" w:rsidRDefault="00591781" w:rsidP="009D4533">
            <w:pPr>
              <w:spacing w:after="0" w:line="259" w:lineRule="auto"/>
              <w:ind w:left="0" w:firstLine="0"/>
              <w:jc w:val="left"/>
              <w:rPr>
                <w:del w:id="352" w:author="Eerika Purgel" w:date="2024-06-18T10:26:00Z" w16du:dateUtc="2024-06-18T07:26:00Z"/>
              </w:rPr>
            </w:pPr>
            <w:del w:id="353" w:author="Eerika Purgel" w:date="2024-06-18T10:26:00Z" w16du:dateUtc="2024-06-18T07:26:00Z">
              <w:r w:rsidDel="009D4533">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08280B0A" w14:textId="2AB6FC62" w:rsidR="008A7E96" w:rsidDel="009D4533" w:rsidRDefault="00591781" w:rsidP="009D4533">
            <w:pPr>
              <w:spacing w:after="0" w:line="259" w:lineRule="auto"/>
              <w:ind w:left="0" w:firstLine="0"/>
              <w:jc w:val="left"/>
              <w:rPr>
                <w:del w:id="354" w:author="Eerika Purgel" w:date="2024-06-18T10:26:00Z" w16du:dateUtc="2024-06-18T07:26:00Z"/>
              </w:rPr>
            </w:pPr>
            <w:del w:id="355" w:author="Eerika Purgel" w:date="2024-06-18T10:26:00Z" w16du:dateUtc="2024-06-18T07:26:00Z">
              <w:r w:rsidDel="009D4533">
                <w:rPr>
                  <w:b/>
                </w:rPr>
                <w:delText xml:space="preserve">5 819 605,52 </w:delText>
              </w:r>
            </w:del>
          </w:p>
        </w:tc>
        <w:tc>
          <w:tcPr>
            <w:tcW w:w="2269" w:type="dxa"/>
            <w:tcBorders>
              <w:top w:val="single" w:sz="4" w:space="0" w:color="000000"/>
              <w:left w:val="single" w:sz="4" w:space="0" w:color="000000"/>
              <w:bottom w:val="single" w:sz="4" w:space="0" w:color="000000"/>
              <w:right w:val="single" w:sz="4" w:space="0" w:color="000000"/>
            </w:tcBorders>
          </w:tcPr>
          <w:p w14:paraId="033C3ABB" w14:textId="2CC568E9" w:rsidR="008A7E96" w:rsidDel="009D4533" w:rsidRDefault="00591781" w:rsidP="009D4533">
            <w:pPr>
              <w:spacing w:after="0" w:line="259" w:lineRule="auto"/>
              <w:ind w:left="0" w:firstLine="0"/>
              <w:jc w:val="left"/>
              <w:rPr>
                <w:del w:id="356" w:author="Eerika Purgel" w:date="2024-06-18T10:26:00Z" w16du:dateUtc="2024-06-18T07:26:00Z"/>
              </w:rPr>
            </w:pPr>
            <w:del w:id="357" w:author="Eerika Purgel" w:date="2024-06-18T10:26:00Z" w16du:dateUtc="2024-06-18T07:26:00Z">
              <w:r w:rsidDel="009D4533">
                <w:rPr>
                  <w:b/>
                </w:rPr>
                <w:delText xml:space="preserve">4 946 664,69 </w:delText>
              </w:r>
            </w:del>
          </w:p>
        </w:tc>
        <w:tc>
          <w:tcPr>
            <w:tcW w:w="1702" w:type="dxa"/>
            <w:tcBorders>
              <w:top w:val="single" w:sz="4" w:space="0" w:color="000000"/>
              <w:left w:val="single" w:sz="4" w:space="0" w:color="000000"/>
              <w:bottom w:val="single" w:sz="4" w:space="0" w:color="000000"/>
              <w:right w:val="single" w:sz="4" w:space="0" w:color="000000"/>
            </w:tcBorders>
          </w:tcPr>
          <w:p w14:paraId="38A5BEF9" w14:textId="0CAF015F" w:rsidR="008A7E96" w:rsidDel="009D4533" w:rsidRDefault="00591781" w:rsidP="009D4533">
            <w:pPr>
              <w:spacing w:after="0" w:line="259" w:lineRule="auto"/>
              <w:ind w:left="0" w:firstLine="0"/>
              <w:jc w:val="left"/>
              <w:rPr>
                <w:del w:id="358" w:author="Eerika Purgel" w:date="2024-06-18T10:26:00Z" w16du:dateUtc="2024-06-18T07:26:00Z"/>
              </w:rPr>
            </w:pPr>
            <w:del w:id="359" w:author="Eerika Purgel" w:date="2024-06-18T10:26:00Z" w16du:dateUtc="2024-06-18T07:26:00Z">
              <w:r w:rsidDel="009D4533">
                <w:rPr>
                  <w:b/>
                </w:rPr>
                <w:delText xml:space="preserve">872 940,83 </w:delText>
              </w:r>
            </w:del>
          </w:p>
        </w:tc>
      </w:tr>
    </w:tbl>
    <w:p w14:paraId="05DC3479" w14:textId="701B817A" w:rsidR="008A7E96" w:rsidDel="009D4533" w:rsidRDefault="00591781" w:rsidP="009D4533">
      <w:pPr>
        <w:spacing w:after="0" w:line="259" w:lineRule="auto"/>
        <w:ind w:left="0" w:firstLine="0"/>
        <w:jc w:val="left"/>
        <w:rPr>
          <w:del w:id="360" w:author="Eerika Purgel" w:date="2024-06-18T10:26:00Z" w16du:dateUtc="2024-06-18T07:26:00Z"/>
        </w:rPr>
      </w:pPr>
      <w:del w:id="361" w:author="Eerika Purgel" w:date="2024-06-18T10:26:00Z" w16du:dateUtc="2024-06-18T07:26:00Z">
        <w:r w:rsidDel="009D4533">
          <w:delText xml:space="preserve"> </w:delText>
        </w:r>
      </w:del>
    </w:p>
    <w:p w14:paraId="6BD5B349" w14:textId="2CA19BD3" w:rsidR="008A7E96" w:rsidDel="009D4533" w:rsidRDefault="00591781" w:rsidP="009D4533">
      <w:pPr>
        <w:spacing w:after="0" w:line="259" w:lineRule="auto"/>
        <w:ind w:left="0" w:firstLine="0"/>
        <w:jc w:val="left"/>
        <w:rPr>
          <w:del w:id="362" w:author="Eerika Purgel" w:date="2024-06-18T10:26:00Z" w16du:dateUtc="2024-06-18T07:26:00Z"/>
        </w:rPr>
      </w:pPr>
      <w:del w:id="363" w:author="Eerika Purgel" w:date="2024-06-18T10:26:00Z" w16du:dateUtc="2024-06-18T07:26:00Z">
        <w:r w:rsidDel="009D4533">
          <w:delText xml:space="preserve"> </w:delText>
        </w:r>
      </w:del>
    </w:p>
    <w:p w14:paraId="004BF39B" w14:textId="4EE3C0AC" w:rsidR="008A7E96" w:rsidRDefault="00591781" w:rsidP="009D4533">
      <w:pPr>
        <w:spacing w:after="0" w:line="259" w:lineRule="auto"/>
        <w:ind w:left="0" w:firstLine="0"/>
        <w:jc w:val="left"/>
      </w:pPr>
      <w:del w:id="364" w:author="Eerika Purgel" w:date="2024-06-18T10:26:00Z" w16du:dateUtc="2024-06-18T07:26:00Z">
        <w:r w:rsidDel="009D4533">
          <w:rPr>
            <w:sz w:val="20"/>
          </w:rPr>
          <w:delText xml:space="preserve"> </w:delText>
        </w:r>
      </w:del>
    </w:p>
    <w:sectPr w:rsidR="008A7E96">
      <w:pgSz w:w="16838" w:h="11906" w:orient="landscape"/>
      <w:pgMar w:top="306" w:right="1026" w:bottom="514" w:left="679"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18" w:author="Eerika Purgel" w:date="2024-09-05T16:17:00Z" w:initials="EP">
    <w:p w14:paraId="08460F81" w14:textId="14FB09C1" w:rsidR="0044226E" w:rsidRDefault="0044226E" w:rsidP="0044226E">
      <w:pPr>
        <w:pStyle w:val="Kommentaaritekst"/>
        <w:ind w:left="0" w:firstLine="0"/>
        <w:jc w:val="left"/>
      </w:pPr>
      <w:r>
        <w:rPr>
          <w:rStyle w:val="Kommentaariviide"/>
        </w:rPr>
        <w:annotationRef/>
      </w:r>
      <w:r>
        <w:t>Lisa 2 eelnõu on eraldi lehel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460F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18A4743" w16cex:dateUtc="2024-09-05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460F81" w16cid:durableId="618A474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64D8E"/>
    <w:multiLevelType w:val="hybridMultilevel"/>
    <w:tmpl w:val="FC1A203E"/>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70177B"/>
    <w:multiLevelType w:val="hybridMultilevel"/>
    <w:tmpl w:val="0F964776"/>
    <w:lvl w:ilvl="0" w:tplc="061E268A">
      <w:start w:val="1"/>
      <w:numFmt w:val="lowerLetter"/>
      <w:lvlText w:val="%1)"/>
      <w:lvlJc w:val="left"/>
      <w:pPr>
        <w:ind w:left="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4EAF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60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B402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90F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CE2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1452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E0A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F6B8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B031A8"/>
    <w:multiLevelType w:val="hybridMultilevel"/>
    <w:tmpl w:val="5F22FC9E"/>
    <w:lvl w:ilvl="0" w:tplc="04250017">
      <w:start w:val="7"/>
      <w:numFmt w:val="lowerLetter"/>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4E65A4"/>
    <w:multiLevelType w:val="hybridMultilevel"/>
    <w:tmpl w:val="8BE69784"/>
    <w:lvl w:ilvl="0" w:tplc="06CAD2EE">
      <w:start w:val="4"/>
      <w:numFmt w:val="lowerLetter"/>
      <w:lvlText w:val="%1)"/>
      <w:lvlJc w:val="left"/>
      <w:pPr>
        <w:ind w:left="1115" w:hanging="360"/>
      </w:pPr>
      <w:rPr>
        <w:rFonts w:hint="default"/>
        <w:i w:val="0"/>
      </w:rPr>
    </w:lvl>
    <w:lvl w:ilvl="1" w:tplc="04250019" w:tentative="1">
      <w:start w:val="1"/>
      <w:numFmt w:val="lowerLetter"/>
      <w:lvlText w:val="%2."/>
      <w:lvlJc w:val="left"/>
      <w:pPr>
        <w:ind w:left="1835" w:hanging="360"/>
      </w:pPr>
    </w:lvl>
    <w:lvl w:ilvl="2" w:tplc="0425001B" w:tentative="1">
      <w:start w:val="1"/>
      <w:numFmt w:val="lowerRoman"/>
      <w:lvlText w:val="%3."/>
      <w:lvlJc w:val="right"/>
      <w:pPr>
        <w:ind w:left="2555" w:hanging="180"/>
      </w:pPr>
    </w:lvl>
    <w:lvl w:ilvl="3" w:tplc="0425000F" w:tentative="1">
      <w:start w:val="1"/>
      <w:numFmt w:val="decimal"/>
      <w:lvlText w:val="%4."/>
      <w:lvlJc w:val="left"/>
      <w:pPr>
        <w:ind w:left="3275" w:hanging="360"/>
      </w:pPr>
    </w:lvl>
    <w:lvl w:ilvl="4" w:tplc="04250019" w:tentative="1">
      <w:start w:val="1"/>
      <w:numFmt w:val="lowerLetter"/>
      <w:lvlText w:val="%5."/>
      <w:lvlJc w:val="left"/>
      <w:pPr>
        <w:ind w:left="3995" w:hanging="360"/>
      </w:pPr>
    </w:lvl>
    <w:lvl w:ilvl="5" w:tplc="0425001B" w:tentative="1">
      <w:start w:val="1"/>
      <w:numFmt w:val="lowerRoman"/>
      <w:lvlText w:val="%6."/>
      <w:lvlJc w:val="right"/>
      <w:pPr>
        <w:ind w:left="4715" w:hanging="180"/>
      </w:pPr>
    </w:lvl>
    <w:lvl w:ilvl="6" w:tplc="0425000F" w:tentative="1">
      <w:start w:val="1"/>
      <w:numFmt w:val="decimal"/>
      <w:lvlText w:val="%7."/>
      <w:lvlJc w:val="left"/>
      <w:pPr>
        <w:ind w:left="5435" w:hanging="360"/>
      </w:pPr>
    </w:lvl>
    <w:lvl w:ilvl="7" w:tplc="04250019" w:tentative="1">
      <w:start w:val="1"/>
      <w:numFmt w:val="lowerLetter"/>
      <w:lvlText w:val="%8."/>
      <w:lvlJc w:val="left"/>
      <w:pPr>
        <w:ind w:left="6155" w:hanging="360"/>
      </w:pPr>
    </w:lvl>
    <w:lvl w:ilvl="8" w:tplc="0425001B" w:tentative="1">
      <w:start w:val="1"/>
      <w:numFmt w:val="lowerRoman"/>
      <w:lvlText w:val="%9."/>
      <w:lvlJc w:val="right"/>
      <w:pPr>
        <w:ind w:left="6875" w:hanging="180"/>
      </w:pPr>
    </w:lvl>
  </w:abstractNum>
  <w:abstractNum w:abstractNumId="4" w15:restartNumberingAfterBreak="0">
    <w:nsid w:val="2D6B1D81"/>
    <w:multiLevelType w:val="hybridMultilevel"/>
    <w:tmpl w:val="95F66A0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60A2DE6"/>
    <w:multiLevelType w:val="hybridMultilevel"/>
    <w:tmpl w:val="3CACE71E"/>
    <w:lvl w:ilvl="0" w:tplc="FA1E0EDA">
      <w:start w:val="1"/>
      <w:numFmt w:val="lowerLetter"/>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14E080">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B4C00C">
      <w:start w:val="1"/>
      <w:numFmt w:val="lowerRoman"/>
      <w:lvlText w:val="%3"/>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3E490C">
      <w:start w:val="1"/>
      <w:numFmt w:val="decimal"/>
      <w:lvlText w:val="%4"/>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F804A4">
      <w:start w:val="1"/>
      <w:numFmt w:val="lowerLetter"/>
      <w:lvlText w:val="%5"/>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58D752">
      <w:start w:val="1"/>
      <w:numFmt w:val="lowerRoman"/>
      <w:lvlText w:val="%6"/>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60783A">
      <w:start w:val="1"/>
      <w:numFmt w:val="decimal"/>
      <w:lvlText w:val="%7"/>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AE631A">
      <w:start w:val="1"/>
      <w:numFmt w:val="lowerLetter"/>
      <w:lvlText w:val="%8"/>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A07CC">
      <w:start w:val="1"/>
      <w:numFmt w:val="lowerRoman"/>
      <w:lvlText w:val="%9"/>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77E64B5"/>
    <w:multiLevelType w:val="multilevel"/>
    <w:tmpl w:val="97F64C8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969523B"/>
    <w:multiLevelType w:val="hybridMultilevel"/>
    <w:tmpl w:val="30CA1D14"/>
    <w:lvl w:ilvl="0" w:tplc="78D29D44">
      <w:start w:val="1"/>
      <w:numFmt w:val="lowerLetter"/>
      <w:lvlText w:val="%1)"/>
      <w:lvlJc w:val="left"/>
      <w:pPr>
        <w:ind w:left="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6CF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B2F1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5633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D066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E28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38D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8A61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C602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9B0746D"/>
    <w:multiLevelType w:val="hybridMultilevel"/>
    <w:tmpl w:val="FDD09B74"/>
    <w:lvl w:ilvl="0" w:tplc="678AA8B6">
      <w:start w:val="3"/>
      <w:numFmt w:val="lowerLetter"/>
      <w:lvlText w:val="%1)"/>
      <w:lvlJc w:val="left"/>
      <w:pPr>
        <w:ind w:left="1115" w:hanging="360"/>
      </w:pPr>
      <w:rPr>
        <w:rFonts w:hint="default"/>
        <w:i w:val="0"/>
      </w:rPr>
    </w:lvl>
    <w:lvl w:ilvl="1" w:tplc="04250019" w:tentative="1">
      <w:start w:val="1"/>
      <w:numFmt w:val="lowerLetter"/>
      <w:lvlText w:val="%2."/>
      <w:lvlJc w:val="left"/>
      <w:pPr>
        <w:ind w:left="1835" w:hanging="360"/>
      </w:pPr>
    </w:lvl>
    <w:lvl w:ilvl="2" w:tplc="0425001B" w:tentative="1">
      <w:start w:val="1"/>
      <w:numFmt w:val="lowerRoman"/>
      <w:lvlText w:val="%3."/>
      <w:lvlJc w:val="right"/>
      <w:pPr>
        <w:ind w:left="2555" w:hanging="180"/>
      </w:pPr>
    </w:lvl>
    <w:lvl w:ilvl="3" w:tplc="0425000F" w:tentative="1">
      <w:start w:val="1"/>
      <w:numFmt w:val="decimal"/>
      <w:lvlText w:val="%4."/>
      <w:lvlJc w:val="left"/>
      <w:pPr>
        <w:ind w:left="3275" w:hanging="360"/>
      </w:pPr>
    </w:lvl>
    <w:lvl w:ilvl="4" w:tplc="04250019" w:tentative="1">
      <w:start w:val="1"/>
      <w:numFmt w:val="lowerLetter"/>
      <w:lvlText w:val="%5."/>
      <w:lvlJc w:val="left"/>
      <w:pPr>
        <w:ind w:left="3995" w:hanging="360"/>
      </w:pPr>
    </w:lvl>
    <w:lvl w:ilvl="5" w:tplc="0425001B" w:tentative="1">
      <w:start w:val="1"/>
      <w:numFmt w:val="lowerRoman"/>
      <w:lvlText w:val="%6."/>
      <w:lvlJc w:val="right"/>
      <w:pPr>
        <w:ind w:left="4715" w:hanging="180"/>
      </w:pPr>
    </w:lvl>
    <w:lvl w:ilvl="6" w:tplc="0425000F" w:tentative="1">
      <w:start w:val="1"/>
      <w:numFmt w:val="decimal"/>
      <w:lvlText w:val="%7."/>
      <w:lvlJc w:val="left"/>
      <w:pPr>
        <w:ind w:left="5435" w:hanging="360"/>
      </w:pPr>
    </w:lvl>
    <w:lvl w:ilvl="7" w:tplc="04250019" w:tentative="1">
      <w:start w:val="1"/>
      <w:numFmt w:val="lowerLetter"/>
      <w:lvlText w:val="%8."/>
      <w:lvlJc w:val="left"/>
      <w:pPr>
        <w:ind w:left="6155" w:hanging="360"/>
      </w:pPr>
    </w:lvl>
    <w:lvl w:ilvl="8" w:tplc="0425001B" w:tentative="1">
      <w:start w:val="1"/>
      <w:numFmt w:val="lowerRoman"/>
      <w:lvlText w:val="%9."/>
      <w:lvlJc w:val="right"/>
      <w:pPr>
        <w:ind w:left="6875" w:hanging="180"/>
      </w:pPr>
    </w:lvl>
  </w:abstractNum>
  <w:abstractNum w:abstractNumId="9" w15:restartNumberingAfterBreak="0">
    <w:nsid w:val="5F627AC2"/>
    <w:multiLevelType w:val="hybridMultilevel"/>
    <w:tmpl w:val="1FAA1908"/>
    <w:lvl w:ilvl="0" w:tplc="4974543E">
      <w:start w:val="2"/>
      <w:numFmt w:val="lowerLetter"/>
      <w:lvlText w:val="%1)"/>
      <w:lvlJc w:val="left"/>
      <w:pPr>
        <w:ind w:left="375" w:hanging="360"/>
      </w:pPr>
      <w:rPr>
        <w:rFonts w:hint="default"/>
        <w:i w:val="0"/>
      </w:rPr>
    </w:lvl>
    <w:lvl w:ilvl="1" w:tplc="04250019" w:tentative="1">
      <w:start w:val="1"/>
      <w:numFmt w:val="lowerLetter"/>
      <w:lvlText w:val="%2."/>
      <w:lvlJc w:val="left"/>
      <w:pPr>
        <w:ind w:left="1095" w:hanging="360"/>
      </w:pPr>
    </w:lvl>
    <w:lvl w:ilvl="2" w:tplc="0425001B" w:tentative="1">
      <w:start w:val="1"/>
      <w:numFmt w:val="lowerRoman"/>
      <w:lvlText w:val="%3."/>
      <w:lvlJc w:val="right"/>
      <w:pPr>
        <w:ind w:left="1815" w:hanging="180"/>
      </w:pPr>
    </w:lvl>
    <w:lvl w:ilvl="3" w:tplc="0425000F" w:tentative="1">
      <w:start w:val="1"/>
      <w:numFmt w:val="decimal"/>
      <w:lvlText w:val="%4."/>
      <w:lvlJc w:val="left"/>
      <w:pPr>
        <w:ind w:left="2535" w:hanging="360"/>
      </w:pPr>
    </w:lvl>
    <w:lvl w:ilvl="4" w:tplc="04250019" w:tentative="1">
      <w:start w:val="1"/>
      <w:numFmt w:val="lowerLetter"/>
      <w:lvlText w:val="%5."/>
      <w:lvlJc w:val="left"/>
      <w:pPr>
        <w:ind w:left="3255" w:hanging="360"/>
      </w:pPr>
    </w:lvl>
    <w:lvl w:ilvl="5" w:tplc="0425001B" w:tentative="1">
      <w:start w:val="1"/>
      <w:numFmt w:val="lowerRoman"/>
      <w:lvlText w:val="%6."/>
      <w:lvlJc w:val="right"/>
      <w:pPr>
        <w:ind w:left="3975" w:hanging="180"/>
      </w:pPr>
    </w:lvl>
    <w:lvl w:ilvl="6" w:tplc="0425000F" w:tentative="1">
      <w:start w:val="1"/>
      <w:numFmt w:val="decimal"/>
      <w:lvlText w:val="%7."/>
      <w:lvlJc w:val="left"/>
      <w:pPr>
        <w:ind w:left="4695" w:hanging="360"/>
      </w:pPr>
    </w:lvl>
    <w:lvl w:ilvl="7" w:tplc="04250019" w:tentative="1">
      <w:start w:val="1"/>
      <w:numFmt w:val="lowerLetter"/>
      <w:lvlText w:val="%8."/>
      <w:lvlJc w:val="left"/>
      <w:pPr>
        <w:ind w:left="5415" w:hanging="360"/>
      </w:pPr>
    </w:lvl>
    <w:lvl w:ilvl="8" w:tplc="0425001B" w:tentative="1">
      <w:start w:val="1"/>
      <w:numFmt w:val="lowerRoman"/>
      <w:lvlText w:val="%9."/>
      <w:lvlJc w:val="right"/>
      <w:pPr>
        <w:ind w:left="6135" w:hanging="180"/>
      </w:pPr>
    </w:lvl>
  </w:abstractNum>
  <w:abstractNum w:abstractNumId="10" w15:restartNumberingAfterBreak="0">
    <w:nsid w:val="607418DD"/>
    <w:multiLevelType w:val="hybridMultilevel"/>
    <w:tmpl w:val="2658838C"/>
    <w:lvl w:ilvl="0" w:tplc="1E88D30A">
      <w:start w:val="1"/>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600E1C">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8207EE">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E426E2">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729D7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FCC050">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78D6B0">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F8BC24">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CC128">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8467675"/>
    <w:multiLevelType w:val="hybridMultilevel"/>
    <w:tmpl w:val="8A94ED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759332681">
    <w:abstractNumId w:val="10"/>
  </w:num>
  <w:num w:numId="2" w16cid:durableId="1759863554">
    <w:abstractNumId w:val="1"/>
  </w:num>
  <w:num w:numId="3" w16cid:durableId="206257338">
    <w:abstractNumId w:val="6"/>
  </w:num>
  <w:num w:numId="4" w16cid:durableId="211386205">
    <w:abstractNumId w:val="5"/>
  </w:num>
  <w:num w:numId="5" w16cid:durableId="322196668">
    <w:abstractNumId w:val="7"/>
  </w:num>
  <w:num w:numId="6" w16cid:durableId="770204419">
    <w:abstractNumId w:val="9"/>
  </w:num>
  <w:num w:numId="7" w16cid:durableId="608004217">
    <w:abstractNumId w:val="8"/>
  </w:num>
  <w:num w:numId="8" w16cid:durableId="1818255459">
    <w:abstractNumId w:val="3"/>
  </w:num>
  <w:num w:numId="9" w16cid:durableId="1064912351">
    <w:abstractNumId w:val="2"/>
  </w:num>
  <w:num w:numId="10" w16cid:durableId="172719732">
    <w:abstractNumId w:val="0"/>
  </w:num>
  <w:num w:numId="11" w16cid:durableId="1986355061">
    <w:abstractNumId w:val="11"/>
  </w:num>
  <w:num w:numId="12" w16cid:durableId="196210878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rson w15:author="Mairi Enok">
    <w15:presenceInfo w15:providerId="AD" w15:userId="S::Mairi.Enok@envir.ee::a9e84ebe-03be-4c0a-8308-386a04fe7170"/>
  </w15:person>
  <w15:person w15:author="Hedy Eeriksoo">
    <w15:presenceInfo w15:providerId="AD" w15:userId="S::Hedy.Eeriksoo@envir.ee::35969c44-a54f-46af-a075-5403311efd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E96"/>
    <w:rsid w:val="00006A50"/>
    <w:rsid w:val="000230EC"/>
    <w:rsid w:val="000401D1"/>
    <w:rsid w:val="00043EBF"/>
    <w:rsid w:val="000866AF"/>
    <w:rsid w:val="00095AEA"/>
    <w:rsid w:val="000A6BE4"/>
    <w:rsid w:val="000B6440"/>
    <w:rsid w:val="000D0294"/>
    <w:rsid w:val="001004DA"/>
    <w:rsid w:val="0011335E"/>
    <w:rsid w:val="00132135"/>
    <w:rsid w:val="001747BF"/>
    <w:rsid w:val="00187241"/>
    <w:rsid w:val="001A3917"/>
    <w:rsid w:val="001F170E"/>
    <w:rsid w:val="002261B7"/>
    <w:rsid w:val="00277EB7"/>
    <w:rsid w:val="0028228B"/>
    <w:rsid w:val="002876BD"/>
    <w:rsid w:val="0031085C"/>
    <w:rsid w:val="00320966"/>
    <w:rsid w:val="00331D53"/>
    <w:rsid w:val="003D327F"/>
    <w:rsid w:val="003F58FE"/>
    <w:rsid w:val="00426F2C"/>
    <w:rsid w:val="00427D9C"/>
    <w:rsid w:val="00434F71"/>
    <w:rsid w:val="004369F5"/>
    <w:rsid w:val="00441547"/>
    <w:rsid w:val="0044226E"/>
    <w:rsid w:val="00494C4E"/>
    <w:rsid w:val="004A16B9"/>
    <w:rsid w:val="004E01E3"/>
    <w:rsid w:val="004F74BF"/>
    <w:rsid w:val="00522F96"/>
    <w:rsid w:val="00524CF2"/>
    <w:rsid w:val="00524E4D"/>
    <w:rsid w:val="00555F5A"/>
    <w:rsid w:val="0055731A"/>
    <w:rsid w:val="00583175"/>
    <w:rsid w:val="0059119A"/>
    <w:rsid w:val="00591781"/>
    <w:rsid w:val="005A382F"/>
    <w:rsid w:val="005B4689"/>
    <w:rsid w:val="005B4898"/>
    <w:rsid w:val="005C7758"/>
    <w:rsid w:val="005D2727"/>
    <w:rsid w:val="005E39FB"/>
    <w:rsid w:val="005F0972"/>
    <w:rsid w:val="00602D08"/>
    <w:rsid w:val="00644F68"/>
    <w:rsid w:val="0066313A"/>
    <w:rsid w:val="00684C35"/>
    <w:rsid w:val="006955D2"/>
    <w:rsid w:val="006971D1"/>
    <w:rsid w:val="006B7FAD"/>
    <w:rsid w:val="00711398"/>
    <w:rsid w:val="00715941"/>
    <w:rsid w:val="00716ADB"/>
    <w:rsid w:val="00716F10"/>
    <w:rsid w:val="0072657F"/>
    <w:rsid w:val="007B7043"/>
    <w:rsid w:val="007F3597"/>
    <w:rsid w:val="007F365D"/>
    <w:rsid w:val="00806CC5"/>
    <w:rsid w:val="008567B3"/>
    <w:rsid w:val="008576B8"/>
    <w:rsid w:val="00864C69"/>
    <w:rsid w:val="00884FA8"/>
    <w:rsid w:val="00887854"/>
    <w:rsid w:val="00893076"/>
    <w:rsid w:val="008A7E96"/>
    <w:rsid w:val="008D7B4E"/>
    <w:rsid w:val="008E00BA"/>
    <w:rsid w:val="00903DA4"/>
    <w:rsid w:val="00914D82"/>
    <w:rsid w:val="00934D57"/>
    <w:rsid w:val="0093781A"/>
    <w:rsid w:val="00945EF8"/>
    <w:rsid w:val="00954F33"/>
    <w:rsid w:val="009A687E"/>
    <w:rsid w:val="009B01B7"/>
    <w:rsid w:val="009D4533"/>
    <w:rsid w:val="009F7D82"/>
    <w:rsid w:val="00A00BBC"/>
    <w:rsid w:val="00A066CD"/>
    <w:rsid w:val="00A4362D"/>
    <w:rsid w:val="00A61418"/>
    <w:rsid w:val="00A7052A"/>
    <w:rsid w:val="00A92F1F"/>
    <w:rsid w:val="00A9784E"/>
    <w:rsid w:val="00AB32FC"/>
    <w:rsid w:val="00AC17C1"/>
    <w:rsid w:val="00AE0A42"/>
    <w:rsid w:val="00AE453F"/>
    <w:rsid w:val="00AF0C2C"/>
    <w:rsid w:val="00B22131"/>
    <w:rsid w:val="00B233A6"/>
    <w:rsid w:val="00B53398"/>
    <w:rsid w:val="00B75C87"/>
    <w:rsid w:val="00B86446"/>
    <w:rsid w:val="00B937FA"/>
    <w:rsid w:val="00BD2AA1"/>
    <w:rsid w:val="00BF00D8"/>
    <w:rsid w:val="00C74B2C"/>
    <w:rsid w:val="00CC03F3"/>
    <w:rsid w:val="00CC49ED"/>
    <w:rsid w:val="00CE7D81"/>
    <w:rsid w:val="00CF0820"/>
    <w:rsid w:val="00D16C98"/>
    <w:rsid w:val="00D310F1"/>
    <w:rsid w:val="00D41C39"/>
    <w:rsid w:val="00DB5C5C"/>
    <w:rsid w:val="00DC0E2E"/>
    <w:rsid w:val="00DD60E3"/>
    <w:rsid w:val="00E041FF"/>
    <w:rsid w:val="00E21A5D"/>
    <w:rsid w:val="00E2397E"/>
    <w:rsid w:val="00E457B6"/>
    <w:rsid w:val="00E53F66"/>
    <w:rsid w:val="00E54E8C"/>
    <w:rsid w:val="00E85B25"/>
    <w:rsid w:val="00E94000"/>
    <w:rsid w:val="00EE77FE"/>
    <w:rsid w:val="00EF2757"/>
    <w:rsid w:val="00F06705"/>
    <w:rsid w:val="00F15707"/>
    <w:rsid w:val="00F35F55"/>
    <w:rsid w:val="00F864CB"/>
    <w:rsid w:val="00FB5220"/>
    <w:rsid w:val="00FB53D7"/>
    <w:rsid w:val="00FF1D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936AB"/>
  <w15:docId w15:val="{09211A9D-C257-4B15-BAC7-82147610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718" w:hanging="718"/>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0"/>
      <w:ind w:left="10" w:right="79" w:hanging="10"/>
      <w:jc w:val="right"/>
      <w:outlineLvl w:val="1"/>
    </w:pPr>
    <w:rPr>
      <w:rFonts w:ascii="Times New Roman" w:eastAsia="Times New Roman" w:hAnsi="Times New Roman" w:cs="Times New Roman"/>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color w:val="000000"/>
      <w:sz w:val="20"/>
    </w:rPr>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A7052A"/>
    <w:pPr>
      <w:spacing w:after="0" w:line="240" w:lineRule="auto"/>
    </w:pPr>
    <w:rPr>
      <w:rFonts w:ascii="Times New Roman" w:eastAsia="Times New Roman" w:hAnsi="Times New Roman" w:cs="Times New Roman"/>
      <w:color w:val="000000"/>
      <w:sz w:val="24"/>
    </w:rPr>
  </w:style>
  <w:style w:type="paragraph" w:styleId="Loendilik">
    <w:name w:val="List Paragraph"/>
    <w:basedOn w:val="Normaallaad"/>
    <w:uiPriority w:val="34"/>
    <w:qFormat/>
    <w:rsid w:val="00522F96"/>
    <w:pPr>
      <w:spacing w:after="5"/>
      <w:ind w:left="720" w:hanging="10"/>
      <w:contextualSpacing/>
    </w:pPr>
  </w:style>
  <w:style w:type="character" w:styleId="Kommentaariviide">
    <w:name w:val="annotation reference"/>
    <w:basedOn w:val="Liguvaikefont"/>
    <w:uiPriority w:val="99"/>
    <w:semiHidden/>
    <w:unhideWhenUsed/>
    <w:rsid w:val="00583175"/>
    <w:rPr>
      <w:sz w:val="16"/>
      <w:szCs w:val="16"/>
    </w:rPr>
  </w:style>
  <w:style w:type="paragraph" w:styleId="Kommentaaritekst">
    <w:name w:val="annotation text"/>
    <w:basedOn w:val="Normaallaad"/>
    <w:link w:val="KommentaaritekstMrk"/>
    <w:uiPriority w:val="99"/>
    <w:unhideWhenUsed/>
    <w:rsid w:val="00583175"/>
    <w:pPr>
      <w:spacing w:after="5" w:line="240" w:lineRule="auto"/>
      <w:ind w:left="4192" w:hanging="10"/>
    </w:pPr>
    <w:rPr>
      <w:sz w:val="20"/>
      <w:szCs w:val="20"/>
    </w:rPr>
  </w:style>
  <w:style w:type="character" w:customStyle="1" w:styleId="KommentaaritekstMrk">
    <w:name w:val="Kommentaari tekst Märk"/>
    <w:basedOn w:val="Liguvaikefont"/>
    <w:link w:val="Kommentaaritekst"/>
    <w:uiPriority w:val="99"/>
    <w:rsid w:val="00583175"/>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FB53D7"/>
    <w:pPr>
      <w:spacing w:after="3"/>
      <w:ind w:left="718" w:hanging="718"/>
    </w:pPr>
    <w:rPr>
      <w:b/>
      <w:bCs/>
    </w:rPr>
  </w:style>
  <w:style w:type="character" w:customStyle="1" w:styleId="KommentaariteemaMrk">
    <w:name w:val="Kommentaari teema Märk"/>
    <w:basedOn w:val="KommentaaritekstMrk"/>
    <w:link w:val="Kommentaariteema"/>
    <w:uiPriority w:val="99"/>
    <w:semiHidden/>
    <w:rsid w:val="00FB53D7"/>
    <w:rPr>
      <w:rFonts w:ascii="Times New Roman" w:eastAsia="Times New Roman" w:hAnsi="Times New Roman" w:cs="Times New Roman"/>
      <w:b/>
      <w:bCs/>
      <w:color w:val="000000"/>
      <w:sz w:val="20"/>
      <w:szCs w:val="20"/>
    </w:rPr>
  </w:style>
  <w:style w:type="character" w:customStyle="1" w:styleId="cf01">
    <w:name w:val="cf01"/>
    <w:basedOn w:val="Liguvaikefont"/>
    <w:rsid w:val="00DC0E2E"/>
    <w:rPr>
      <w:rFonts w:ascii="Segoe UI" w:hAnsi="Segoe UI" w:cs="Segoe UI" w:hint="default"/>
      <w:sz w:val="18"/>
      <w:szCs w:val="18"/>
    </w:rPr>
  </w:style>
  <w:style w:type="paragraph" w:customStyle="1" w:styleId="pf0">
    <w:name w:val="pf0"/>
    <w:basedOn w:val="Normaallaad"/>
    <w:rsid w:val="00DC0E2E"/>
    <w:pPr>
      <w:spacing w:before="100" w:beforeAutospacing="1" w:after="100" w:afterAutospacing="1" w:line="240" w:lineRule="auto"/>
      <w:ind w:left="0" w:firstLine="0"/>
      <w:jc w:val="left"/>
    </w:pPr>
    <w:rPr>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8965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g"/><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10</Pages>
  <Words>3650</Words>
  <Characters>21176</Characters>
  <Application>Microsoft Office Word</Application>
  <DocSecurity>0</DocSecurity>
  <Lines>176</Lines>
  <Paragraphs>49</Paragraphs>
  <ScaleCrop>false</ScaleCrop>
  <HeadingPairs>
    <vt:vector size="2" baseType="variant">
      <vt:variant>
        <vt:lpstr>Pealkiri</vt:lpstr>
      </vt:variant>
      <vt:variant>
        <vt:i4>1</vt:i4>
      </vt:variant>
    </vt:vector>
  </HeadingPairs>
  <TitlesOfParts>
    <vt:vector size="1" baseType="lpstr">
      <vt:lpstr>Kliima_kk_terviktekst_muudatusega_072024</vt:lpstr>
    </vt:vector>
  </TitlesOfParts>
  <Company>Keskkonnaministeeriumi Infotehnoloogiakeskus</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Kliima_kk_terviktekst_muudatusega_072024</dc:title>
  <dc:subject/>
  <dc:creator>Eerika Purgel</dc:creator>
  <cp:lastModifiedBy>Eerika Purgel</cp:lastModifiedBy>
  <cp:revision>169</cp:revision>
  <dcterms:created xsi:type="dcterms:W3CDTF">2024-04-02T09:34:00Z</dcterms:created>
  <dcterms:modified xsi:type="dcterms:W3CDTF">2024-10-30T05:44:00Z</dcterms:modified>
</cp:coreProperties>
</file>